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00AE7D33" w14:textId="77777777" w:rsidR="0062604E" w:rsidRPr="00AB78A3" w:rsidRDefault="0062604E" w:rsidP="0062604E">
      <w:pPr>
        <w:pStyle w:val="Documentnumber"/>
        <w:jc w:val="both"/>
      </w:pPr>
      <w:r w:rsidRPr="00AB78A3">
        <w:t>1100</w:t>
      </w:r>
    </w:p>
    <w:p w14:paraId="4105B8C3" w14:textId="77777777" w:rsidR="0062604E" w:rsidRPr="00AB78A3" w:rsidRDefault="0062604E" w:rsidP="0062604E">
      <w:pPr>
        <w:jc w:val="both"/>
      </w:pPr>
    </w:p>
    <w:p w14:paraId="138DE344" w14:textId="77777777" w:rsidR="0062604E" w:rsidRPr="00AB78A3" w:rsidRDefault="0062604E" w:rsidP="0062604E">
      <w:pPr>
        <w:pStyle w:val="Documentname"/>
        <w:jc w:val="both"/>
      </w:pPr>
      <w:r w:rsidRPr="00AB78A3">
        <w:rPr>
          <w:bCs/>
          <w:color w:val="000000"/>
        </w:rPr>
        <w:t>the Accreditation and Approval Process for AtoN Personnel Training</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02C9F125" w:rsidR="004E0BBB" w:rsidRPr="00F55AD7" w:rsidRDefault="002735DD" w:rsidP="004E0BBB">
      <w:pPr>
        <w:pStyle w:val="Editionnumber"/>
      </w:pPr>
      <w:r>
        <w:t xml:space="preserve">Edition </w:t>
      </w:r>
      <w:r w:rsidR="0062604E">
        <w:t>2.0</w:t>
      </w:r>
    </w:p>
    <w:p w14:paraId="6ACE54B7" w14:textId="2EB383A7" w:rsidR="004E0BBB" w:rsidRDefault="0062604E" w:rsidP="004E0BBB">
      <w:pPr>
        <w:pStyle w:val="Documentdate"/>
      </w:pPr>
      <w:r>
        <w:t>December 2017</w:t>
      </w:r>
    </w:p>
    <w:p w14:paraId="0894D137" w14:textId="77777777"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4516A338" w:rsidR="00914E26" w:rsidRPr="00F55AD7" w:rsidRDefault="008653DE" w:rsidP="00914E26">
            <w:pPr>
              <w:pStyle w:val="Tabletext"/>
            </w:pPr>
            <w:r>
              <w:t>To be added</w:t>
            </w: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D3DF0FA" w:rsidR="008653DE" w:rsidRDefault="008653DE">
      <w:pPr>
        <w:spacing w:after="200" w:line="276" w:lineRule="auto"/>
      </w:pPr>
      <w:r>
        <w:br w:type="page"/>
      </w:r>
    </w:p>
    <w:p w14:paraId="4C52A12E" w14:textId="77777777"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052B781F" w14:textId="77777777" w:rsidR="00580523" w:rsidRDefault="004A4EC4">
      <w:pPr>
        <w:pStyle w:val="TOC1"/>
        <w:rPr>
          <w:rFonts w:eastAsiaTheme="minorEastAsia"/>
          <w:b w:val="0"/>
          <w:color w:val="auto"/>
          <w:lang w:val="en-IE" w:eastAsia="en-IE"/>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580523" w:rsidRPr="00636FE1">
        <w:t>1.</w:t>
      </w:r>
      <w:r w:rsidR="00580523">
        <w:rPr>
          <w:rFonts w:eastAsiaTheme="minorEastAsia"/>
          <w:b w:val="0"/>
          <w:color w:val="auto"/>
          <w:lang w:val="en-IE" w:eastAsia="en-IE"/>
        </w:rPr>
        <w:tab/>
      </w:r>
      <w:r w:rsidR="00580523">
        <w:t>Introduction</w:t>
      </w:r>
      <w:r w:rsidR="00580523">
        <w:tab/>
      </w:r>
      <w:r w:rsidR="00580523">
        <w:fldChar w:fldCharType="begin"/>
      </w:r>
      <w:r w:rsidR="00580523">
        <w:instrText xml:space="preserve"> PAGEREF _Toc488859840 \h </w:instrText>
      </w:r>
      <w:r w:rsidR="00580523">
        <w:fldChar w:fldCharType="separate"/>
      </w:r>
      <w:r w:rsidR="00580523">
        <w:t>4</w:t>
      </w:r>
      <w:r w:rsidR="00580523">
        <w:fldChar w:fldCharType="end"/>
      </w:r>
    </w:p>
    <w:p w14:paraId="6FAC015E" w14:textId="77777777" w:rsidR="00580523" w:rsidRDefault="00580523">
      <w:pPr>
        <w:pStyle w:val="TOC2"/>
        <w:rPr>
          <w:rFonts w:eastAsiaTheme="minorEastAsia"/>
          <w:color w:val="auto"/>
          <w:lang w:val="en-IE" w:eastAsia="en-IE"/>
        </w:rPr>
      </w:pPr>
      <w:r w:rsidRPr="00636FE1">
        <w:rPr>
          <w:rFonts w:ascii="Arial" w:hAnsi="Arial"/>
        </w:rPr>
        <w:t>1.1</w:t>
      </w:r>
      <w:r>
        <w:rPr>
          <w:rFonts w:eastAsiaTheme="minorEastAsia"/>
          <w:color w:val="auto"/>
          <w:lang w:val="en-IE" w:eastAsia="en-IE"/>
        </w:rPr>
        <w:tab/>
      </w:r>
      <w:r>
        <w:t>Overview</w:t>
      </w:r>
      <w:r>
        <w:tab/>
      </w:r>
      <w:r>
        <w:fldChar w:fldCharType="begin"/>
      </w:r>
      <w:r>
        <w:instrText xml:space="preserve"> PAGEREF _Toc488859841 \h </w:instrText>
      </w:r>
      <w:r>
        <w:fldChar w:fldCharType="separate"/>
      </w:r>
      <w:r>
        <w:t>4</w:t>
      </w:r>
      <w:r>
        <w:fldChar w:fldCharType="end"/>
      </w:r>
    </w:p>
    <w:p w14:paraId="34BD779F" w14:textId="77777777" w:rsidR="00580523" w:rsidRDefault="00580523">
      <w:pPr>
        <w:pStyle w:val="TOC2"/>
        <w:rPr>
          <w:rFonts w:eastAsiaTheme="minorEastAsia"/>
          <w:color w:val="auto"/>
          <w:lang w:val="en-IE" w:eastAsia="en-IE"/>
        </w:rPr>
      </w:pPr>
      <w:r w:rsidRPr="00636FE1">
        <w:rPr>
          <w:rFonts w:ascii="Arial" w:hAnsi="Arial"/>
        </w:rPr>
        <w:t>1.2</w:t>
      </w:r>
      <w:r>
        <w:rPr>
          <w:rFonts w:eastAsiaTheme="minorEastAsia"/>
          <w:color w:val="auto"/>
          <w:lang w:val="en-IE" w:eastAsia="en-IE"/>
        </w:rPr>
        <w:tab/>
      </w:r>
      <w:r>
        <w:t>Aim and Objectives</w:t>
      </w:r>
      <w:r>
        <w:tab/>
      </w:r>
      <w:r>
        <w:fldChar w:fldCharType="begin"/>
      </w:r>
      <w:r>
        <w:instrText xml:space="preserve"> PAGEREF _Toc488859842 \h </w:instrText>
      </w:r>
      <w:r>
        <w:fldChar w:fldCharType="separate"/>
      </w:r>
      <w:r>
        <w:t>4</w:t>
      </w:r>
      <w:r>
        <w:fldChar w:fldCharType="end"/>
      </w:r>
    </w:p>
    <w:p w14:paraId="63A2EDFE" w14:textId="77777777" w:rsidR="00580523" w:rsidRDefault="00580523">
      <w:pPr>
        <w:pStyle w:val="TOC1"/>
        <w:rPr>
          <w:rFonts w:eastAsiaTheme="minorEastAsia"/>
          <w:b w:val="0"/>
          <w:color w:val="auto"/>
          <w:lang w:val="en-IE" w:eastAsia="en-IE"/>
        </w:rPr>
      </w:pPr>
      <w:r w:rsidRPr="00636FE1">
        <w:t>2.</w:t>
      </w:r>
      <w:r>
        <w:rPr>
          <w:rFonts w:eastAsiaTheme="minorEastAsia"/>
          <w:b w:val="0"/>
          <w:color w:val="auto"/>
          <w:lang w:val="en-IE" w:eastAsia="en-IE"/>
        </w:rPr>
        <w:tab/>
      </w:r>
      <w:r>
        <w:t>General considerations for the Approval of AtoN Training Courses</w:t>
      </w:r>
      <w:r>
        <w:tab/>
      </w:r>
      <w:r>
        <w:fldChar w:fldCharType="begin"/>
      </w:r>
      <w:r>
        <w:instrText xml:space="preserve"> PAGEREF _Toc488859843 \h </w:instrText>
      </w:r>
      <w:r>
        <w:fldChar w:fldCharType="separate"/>
      </w:r>
      <w:r>
        <w:t>5</w:t>
      </w:r>
      <w:r>
        <w:fldChar w:fldCharType="end"/>
      </w:r>
    </w:p>
    <w:p w14:paraId="7C91244D" w14:textId="77777777" w:rsidR="00580523" w:rsidRDefault="00580523">
      <w:pPr>
        <w:pStyle w:val="TOC2"/>
        <w:rPr>
          <w:rFonts w:eastAsiaTheme="minorEastAsia"/>
          <w:color w:val="auto"/>
          <w:lang w:val="en-IE" w:eastAsia="en-IE"/>
        </w:rPr>
      </w:pPr>
      <w:r w:rsidRPr="00636FE1">
        <w:t>2.1.</w:t>
      </w:r>
      <w:r>
        <w:rPr>
          <w:rFonts w:eastAsiaTheme="minorEastAsia"/>
          <w:color w:val="auto"/>
          <w:lang w:val="en-IE" w:eastAsia="en-IE"/>
        </w:rPr>
        <w:tab/>
      </w:r>
      <w:r>
        <w:t>Approval</w:t>
      </w:r>
      <w:r>
        <w:tab/>
      </w:r>
      <w:r>
        <w:fldChar w:fldCharType="begin"/>
      </w:r>
      <w:r>
        <w:instrText xml:space="preserve"> PAGEREF _Toc488859844 \h </w:instrText>
      </w:r>
      <w:r>
        <w:fldChar w:fldCharType="separate"/>
      </w:r>
      <w:r>
        <w:t>5</w:t>
      </w:r>
      <w:r>
        <w:fldChar w:fldCharType="end"/>
      </w:r>
    </w:p>
    <w:p w14:paraId="672AA7EA" w14:textId="77777777" w:rsidR="00580523" w:rsidRDefault="00580523">
      <w:pPr>
        <w:pStyle w:val="TOC2"/>
        <w:rPr>
          <w:rFonts w:eastAsiaTheme="minorEastAsia"/>
          <w:color w:val="auto"/>
          <w:lang w:val="en-IE" w:eastAsia="en-IE"/>
        </w:rPr>
      </w:pPr>
      <w:r w:rsidRPr="00636FE1">
        <w:rPr>
          <w:lang w:eastAsia="de-DE"/>
        </w:rPr>
        <w:t>2.2.</w:t>
      </w:r>
      <w:r>
        <w:rPr>
          <w:rFonts w:eastAsiaTheme="minorEastAsia"/>
          <w:color w:val="auto"/>
          <w:lang w:val="en-IE" w:eastAsia="en-IE"/>
        </w:rPr>
        <w:tab/>
      </w:r>
      <w:r>
        <w:rPr>
          <w:lang w:eastAsia="de-DE"/>
        </w:rPr>
        <w:t>recognition of training organisations in another country</w:t>
      </w:r>
      <w:r>
        <w:tab/>
      </w:r>
      <w:r>
        <w:fldChar w:fldCharType="begin"/>
      </w:r>
      <w:r>
        <w:instrText xml:space="preserve"> PAGEREF _Toc488859845 \h </w:instrText>
      </w:r>
      <w:r>
        <w:fldChar w:fldCharType="separate"/>
      </w:r>
      <w:r>
        <w:t>5</w:t>
      </w:r>
      <w:r>
        <w:fldChar w:fldCharType="end"/>
      </w:r>
    </w:p>
    <w:p w14:paraId="6A78A548" w14:textId="77777777" w:rsidR="00580523" w:rsidRDefault="00580523">
      <w:pPr>
        <w:pStyle w:val="TOC2"/>
        <w:rPr>
          <w:rFonts w:eastAsiaTheme="minorEastAsia"/>
          <w:color w:val="auto"/>
          <w:lang w:val="en-IE" w:eastAsia="en-IE"/>
        </w:rPr>
      </w:pPr>
      <w:r w:rsidRPr="00636FE1">
        <w:rPr>
          <w:lang w:eastAsia="de-DE"/>
        </w:rPr>
        <w:t>2.3.</w:t>
      </w:r>
      <w:r>
        <w:rPr>
          <w:rFonts w:eastAsiaTheme="minorEastAsia"/>
          <w:color w:val="auto"/>
          <w:lang w:val="en-IE" w:eastAsia="en-IE"/>
        </w:rPr>
        <w:tab/>
      </w:r>
      <w:r>
        <w:rPr>
          <w:lang w:eastAsia="de-DE"/>
        </w:rPr>
        <w:t>recognition of the iala world-wide academy as an ato</w:t>
      </w:r>
      <w:r>
        <w:tab/>
      </w:r>
      <w:r>
        <w:fldChar w:fldCharType="begin"/>
      </w:r>
      <w:r>
        <w:instrText xml:space="preserve"> PAGEREF _Toc488859846 \h </w:instrText>
      </w:r>
      <w:r>
        <w:fldChar w:fldCharType="separate"/>
      </w:r>
      <w:r>
        <w:t>5</w:t>
      </w:r>
      <w:r>
        <w:fldChar w:fldCharType="end"/>
      </w:r>
    </w:p>
    <w:p w14:paraId="31699CDD" w14:textId="77777777" w:rsidR="00580523" w:rsidRDefault="00580523">
      <w:pPr>
        <w:pStyle w:val="TOC2"/>
        <w:rPr>
          <w:rFonts w:eastAsiaTheme="minorEastAsia"/>
          <w:color w:val="auto"/>
          <w:lang w:val="en-IE" w:eastAsia="en-IE"/>
        </w:rPr>
      </w:pPr>
      <w:r w:rsidRPr="00636FE1">
        <w:rPr>
          <w:lang w:eastAsia="de-DE"/>
        </w:rPr>
        <w:t>2.4.</w:t>
      </w:r>
      <w:r>
        <w:rPr>
          <w:rFonts w:eastAsiaTheme="minorEastAsia"/>
          <w:color w:val="auto"/>
          <w:lang w:val="en-IE" w:eastAsia="en-IE"/>
        </w:rPr>
        <w:tab/>
      </w:r>
      <w:r>
        <w:rPr>
          <w:lang w:eastAsia="de-DE"/>
        </w:rPr>
        <w:t>Use of the IALA logo on national certificates</w:t>
      </w:r>
      <w:r>
        <w:tab/>
      </w:r>
      <w:r>
        <w:fldChar w:fldCharType="begin"/>
      </w:r>
      <w:r>
        <w:instrText xml:space="preserve"> PAGEREF _Toc488859847 \h </w:instrText>
      </w:r>
      <w:r>
        <w:fldChar w:fldCharType="separate"/>
      </w:r>
      <w:r>
        <w:t>5</w:t>
      </w:r>
      <w:r>
        <w:fldChar w:fldCharType="end"/>
      </w:r>
    </w:p>
    <w:p w14:paraId="3BB39EBB" w14:textId="77777777" w:rsidR="00580523" w:rsidRDefault="00580523">
      <w:pPr>
        <w:pStyle w:val="TOC2"/>
        <w:rPr>
          <w:rFonts w:eastAsiaTheme="minorEastAsia"/>
          <w:color w:val="auto"/>
          <w:lang w:val="en-IE" w:eastAsia="en-IE"/>
        </w:rPr>
      </w:pPr>
      <w:r w:rsidRPr="00636FE1">
        <w:rPr>
          <w:lang w:eastAsia="de-DE"/>
        </w:rPr>
        <w:t>2.5.</w:t>
      </w:r>
      <w:r>
        <w:rPr>
          <w:rFonts w:eastAsiaTheme="minorEastAsia"/>
          <w:color w:val="auto"/>
          <w:lang w:val="en-IE" w:eastAsia="en-IE"/>
        </w:rPr>
        <w:tab/>
      </w:r>
      <w:r>
        <w:rPr>
          <w:lang w:eastAsia="de-DE"/>
        </w:rPr>
        <w:t>international AtoN certificates</w:t>
      </w:r>
      <w:r>
        <w:tab/>
      </w:r>
      <w:r>
        <w:fldChar w:fldCharType="begin"/>
      </w:r>
      <w:r>
        <w:instrText xml:space="preserve"> PAGEREF _Toc488859848 \h </w:instrText>
      </w:r>
      <w:r>
        <w:fldChar w:fldCharType="separate"/>
      </w:r>
      <w:r>
        <w:t>6</w:t>
      </w:r>
      <w:r>
        <w:fldChar w:fldCharType="end"/>
      </w:r>
    </w:p>
    <w:p w14:paraId="74DD3A9B" w14:textId="77777777" w:rsidR="00580523" w:rsidRDefault="00580523">
      <w:pPr>
        <w:pStyle w:val="TOC2"/>
        <w:rPr>
          <w:rFonts w:eastAsiaTheme="minorEastAsia"/>
          <w:color w:val="auto"/>
          <w:lang w:val="en-IE" w:eastAsia="en-IE"/>
        </w:rPr>
      </w:pPr>
      <w:r w:rsidRPr="00636FE1">
        <w:rPr>
          <w:lang w:eastAsia="de-DE"/>
        </w:rPr>
        <w:t>2.6.</w:t>
      </w:r>
      <w:r>
        <w:rPr>
          <w:rFonts w:eastAsiaTheme="minorEastAsia"/>
          <w:color w:val="auto"/>
          <w:lang w:val="en-IE" w:eastAsia="en-IE"/>
        </w:rPr>
        <w:tab/>
      </w:r>
      <w:r>
        <w:rPr>
          <w:lang w:eastAsia="de-DE"/>
        </w:rPr>
        <w:t>audit of training organisations</w:t>
      </w:r>
      <w:r>
        <w:tab/>
      </w:r>
      <w:r>
        <w:fldChar w:fldCharType="begin"/>
      </w:r>
      <w:r>
        <w:instrText xml:space="preserve"> PAGEREF _Toc488859849 \h </w:instrText>
      </w:r>
      <w:r>
        <w:fldChar w:fldCharType="separate"/>
      </w:r>
      <w:r>
        <w:t>6</w:t>
      </w:r>
      <w:r>
        <w:fldChar w:fldCharType="end"/>
      </w:r>
    </w:p>
    <w:p w14:paraId="661E41DE" w14:textId="77777777" w:rsidR="00580523" w:rsidRDefault="00580523">
      <w:pPr>
        <w:pStyle w:val="TOC2"/>
        <w:rPr>
          <w:rFonts w:eastAsiaTheme="minorEastAsia"/>
          <w:color w:val="auto"/>
          <w:lang w:val="en-IE" w:eastAsia="en-IE"/>
        </w:rPr>
      </w:pPr>
      <w:r w:rsidRPr="00636FE1">
        <w:t>2.7.</w:t>
      </w:r>
      <w:r>
        <w:rPr>
          <w:rFonts w:eastAsiaTheme="minorEastAsia"/>
          <w:color w:val="auto"/>
          <w:lang w:val="en-IE" w:eastAsia="en-IE"/>
        </w:rPr>
        <w:tab/>
      </w:r>
      <w:r>
        <w:t>interim approval arrangements</w:t>
      </w:r>
      <w:r>
        <w:tab/>
      </w:r>
      <w:r>
        <w:fldChar w:fldCharType="begin"/>
      </w:r>
      <w:r>
        <w:instrText xml:space="preserve"> PAGEREF _Toc488859850 \h </w:instrText>
      </w:r>
      <w:r>
        <w:fldChar w:fldCharType="separate"/>
      </w:r>
      <w:r>
        <w:t>6</w:t>
      </w:r>
      <w:r>
        <w:fldChar w:fldCharType="end"/>
      </w:r>
    </w:p>
    <w:p w14:paraId="31D1E1B4" w14:textId="77777777" w:rsidR="00580523" w:rsidRDefault="00580523">
      <w:pPr>
        <w:pStyle w:val="TOC2"/>
        <w:rPr>
          <w:rFonts w:eastAsiaTheme="minorEastAsia"/>
          <w:color w:val="auto"/>
          <w:lang w:val="en-IE" w:eastAsia="en-IE"/>
        </w:rPr>
      </w:pPr>
      <w:r w:rsidRPr="00636FE1">
        <w:t>2.8.</w:t>
      </w:r>
      <w:r>
        <w:rPr>
          <w:rFonts w:eastAsiaTheme="minorEastAsia"/>
          <w:color w:val="auto"/>
          <w:lang w:val="en-IE" w:eastAsia="en-IE"/>
        </w:rPr>
        <w:tab/>
      </w:r>
      <w:r>
        <w:t>publication of ato details by iala</w:t>
      </w:r>
      <w:r>
        <w:tab/>
      </w:r>
      <w:r>
        <w:fldChar w:fldCharType="begin"/>
      </w:r>
      <w:r>
        <w:instrText xml:space="preserve"> PAGEREF _Toc488859851 \h </w:instrText>
      </w:r>
      <w:r>
        <w:fldChar w:fldCharType="separate"/>
      </w:r>
      <w:r>
        <w:t>7</w:t>
      </w:r>
      <w:r>
        <w:fldChar w:fldCharType="end"/>
      </w:r>
    </w:p>
    <w:p w14:paraId="5BCC7A20" w14:textId="77777777" w:rsidR="00580523" w:rsidRDefault="00580523">
      <w:pPr>
        <w:pStyle w:val="TOC2"/>
        <w:rPr>
          <w:rFonts w:eastAsiaTheme="minorEastAsia"/>
          <w:color w:val="auto"/>
          <w:lang w:val="en-IE" w:eastAsia="en-IE"/>
        </w:rPr>
      </w:pPr>
      <w:r w:rsidRPr="00636FE1">
        <w:rPr>
          <w:lang w:eastAsia="de-DE"/>
        </w:rPr>
        <w:t>2.9.</w:t>
      </w:r>
      <w:r>
        <w:rPr>
          <w:rFonts w:eastAsiaTheme="minorEastAsia"/>
          <w:color w:val="auto"/>
          <w:lang w:val="en-IE" w:eastAsia="en-IE"/>
        </w:rPr>
        <w:tab/>
      </w:r>
      <w:r>
        <w:rPr>
          <w:lang w:eastAsia="de-DE"/>
        </w:rPr>
        <w:t>period of validity of certificates of accreditation and approval</w:t>
      </w:r>
      <w:r>
        <w:tab/>
      </w:r>
      <w:r>
        <w:fldChar w:fldCharType="begin"/>
      </w:r>
      <w:r>
        <w:instrText xml:space="preserve"> PAGEREF _Toc488859852 \h </w:instrText>
      </w:r>
      <w:r>
        <w:fldChar w:fldCharType="separate"/>
      </w:r>
      <w:r>
        <w:t>7</w:t>
      </w:r>
      <w:r>
        <w:fldChar w:fldCharType="end"/>
      </w:r>
    </w:p>
    <w:p w14:paraId="4E75FF42" w14:textId="77777777" w:rsidR="00580523" w:rsidRDefault="00580523">
      <w:pPr>
        <w:pStyle w:val="TOC1"/>
        <w:rPr>
          <w:rFonts w:eastAsiaTheme="minorEastAsia"/>
          <w:b w:val="0"/>
          <w:color w:val="auto"/>
          <w:lang w:val="en-IE" w:eastAsia="en-IE"/>
        </w:rPr>
      </w:pPr>
      <w:r w:rsidRPr="00636FE1">
        <w:t>3.</w:t>
      </w:r>
      <w:r>
        <w:rPr>
          <w:rFonts w:eastAsiaTheme="minorEastAsia"/>
          <w:b w:val="0"/>
          <w:color w:val="auto"/>
          <w:lang w:val="en-IE" w:eastAsia="en-IE"/>
        </w:rPr>
        <w:tab/>
      </w:r>
      <w:r>
        <w:t>procedures for the Accreditation and Approval process for AtoN Training</w:t>
      </w:r>
      <w:r>
        <w:tab/>
      </w:r>
      <w:r>
        <w:fldChar w:fldCharType="begin"/>
      </w:r>
      <w:r>
        <w:instrText xml:space="preserve"> PAGEREF _Toc488859853 \h </w:instrText>
      </w:r>
      <w:r>
        <w:fldChar w:fldCharType="separate"/>
      </w:r>
      <w:r>
        <w:t>7</w:t>
      </w:r>
      <w:r>
        <w:fldChar w:fldCharType="end"/>
      </w:r>
    </w:p>
    <w:p w14:paraId="1FCE5474" w14:textId="77777777" w:rsidR="00580523" w:rsidRDefault="00580523">
      <w:pPr>
        <w:pStyle w:val="TOC2"/>
        <w:rPr>
          <w:rFonts w:eastAsiaTheme="minorEastAsia"/>
          <w:color w:val="auto"/>
          <w:lang w:val="en-IE" w:eastAsia="en-IE"/>
        </w:rPr>
      </w:pPr>
      <w:r w:rsidRPr="00636FE1">
        <w:t>3.1.</w:t>
      </w:r>
      <w:r>
        <w:rPr>
          <w:rFonts w:eastAsiaTheme="minorEastAsia"/>
          <w:color w:val="auto"/>
          <w:lang w:val="en-IE" w:eastAsia="en-IE"/>
        </w:rPr>
        <w:tab/>
      </w:r>
      <w:r>
        <w:t>step 1 – the to submits an accreditation request to the ca</w:t>
      </w:r>
      <w:r>
        <w:tab/>
      </w:r>
      <w:r>
        <w:fldChar w:fldCharType="begin"/>
      </w:r>
      <w:r>
        <w:instrText xml:space="preserve"> PAGEREF _Toc488859854 \h </w:instrText>
      </w:r>
      <w:r>
        <w:fldChar w:fldCharType="separate"/>
      </w:r>
      <w:r>
        <w:t>7</w:t>
      </w:r>
      <w:r>
        <w:fldChar w:fldCharType="end"/>
      </w:r>
    </w:p>
    <w:p w14:paraId="498AB8F0" w14:textId="77777777" w:rsidR="00580523" w:rsidRDefault="00580523">
      <w:pPr>
        <w:pStyle w:val="TOC2"/>
        <w:rPr>
          <w:rFonts w:eastAsiaTheme="minorEastAsia"/>
          <w:color w:val="auto"/>
          <w:lang w:val="en-IE" w:eastAsia="en-IE"/>
        </w:rPr>
      </w:pPr>
      <w:r w:rsidRPr="00636FE1">
        <w:t>3.2.</w:t>
      </w:r>
      <w:r>
        <w:rPr>
          <w:rFonts w:eastAsiaTheme="minorEastAsia"/>
          <w:color w:val="auto"/>
          <w:lang w:val="en-IE" w:eastAsia="en-IE"/>
        </w:rPr>
        <w:tab/>
      </w:r>
      <w:r>
        <w:t>step 2 – the to submits a completed pre-audit questionnaire to the CA</w:t>
      </w:r>
      <w:r>
        <w:tab/>
      </w:r>
      <w:r>
        <w:fldChar w:fldCharType="begin"/>
      </w:r>
      <w:r>
        <w:instrText xml:space="preserve"> PAGEREF _Toc488859855 \h </w:instrText>
      </w:r>
      <w:r>
        <w:fldChar w:fldCharType="separate"/>
      </w:r>
      <w:r>
        <w:t>7</w:t>
      </w:r>
      <w:r>
        <w:fldChar w:fldCharType="end"/>
      </w:r>
    </w:p>
    <w:p w14:paraId="69E59E03" w14:textId="77777777" w:rsidR="00580523" w:rsidRDefault="00580523">
      <w:pPr>
        <w:pStyle w:val="TOC2"/>
        <w:rPr>
          <w:rFonts w:eastAsiaTheme="minorEastAsia"/>
          <w:color w:val="auto"/>
          <w:lang w:val="en-IE" w:eastAsia="en-IE"/>
        </w:rPr>
      </w:pPr>
      <w:r w:rsidRPr="00636FE1">
        <w:t>3.3.</w:t>
      </w:r>
      <w:r>
        <w:rPr>
          <w:rFonts w:eastAsiaTheme="minorEastAsia"/>
          <w:color w:val="auto"/>
          <w:lang w:val="en-IE" w:eastAsia="en-IE"/>
        </w:rPr>
        <w:tab/>
      </w:r>
      <w:r>
        <w:t>step 3 – initial audit procedure</w:t>
      </w:r>
      <w:r>
        <w:tab/>
      </w:r>
      <w:r>
        <w:fldChar w:fldCharType="begin"/>
      </w:r>
      <w:r>
        <w:instrText xml:space="preserve"> PAGEREF _Toc488859856 \h </w:instrText>
      </w:r>
      <w:r>
        <w:fldChar w:fldCharType="separate"/>
      </w:r>
      <w:r>
        <w:t>7</w:t>
      </w:r>
      <w:r>
        <w:fldChar w:fldCharType="end"/>
      </w:r>
    </w:p>
    <w:p w14:paraId="28EBB63A" w14:textId="77777777" w:rsidR="00580523" w:rsidRDefault="00580523">
      <w:pPr>
        <w:pStyle w:val="TOC2"/>
        <w:rPr>
          <w:rFonts w:eastAsiaTheme="minorEastAsia"/>
          <w:color w:val="auto"/>
          <w:lang w:val="en-IE" w:eastAsia="en-IE"/>
        </w:rPr>
      </w:pPr>
      <w:r w:rsidRPr="00636FE1">
        <w:t>3.4.</w:t>
      </w:r>
      <w:r>
        <w:rPr>
          <w:rFonts w:eastAsiaTheme="minorEastAsia"/>
          <w:color w:val="auto"/>
          <w:lang w:val="en-IE" w:eastAsia="en-IE"/>
        </w:rPr>
        <w:tab/>
      </w:r>
      <w:r>
        <w:t>step 4 – ca issues certificate of accreditation</w:t>
      </w:r>
      <w:r>
        <w:tab/>
      </w:r>
      <w:r>
        <w:fldChar w:fldCharType="begin"/>
      </w:r>
      <w:r>
        <w:instrText xml:space="preserve"> PAGEREF _Toc488859857 \h </w:instrText>
      </w:r>
      <w:r>
        <w:fldChar w:fldCharType="separate"/>
      </w:r>
      <w:r>
        <w:t>7</w:t>
      </w:r>
      <w:r>
        <w:fldChar w:fldCharType="end"/>
      </w:r>
    </w:p>
    <w:p w14:paraId="75BAA071" w14:textId="77777777" w:rsidR="00580523" w:rsidRDefault="00580523">
      <w:pPr>
        <w:pStyle w:val="TOC2"/>
        <w:rPr>
          <w:rFonts w:eastAsiaTheme="minorEastAsia"/>
          <w:color w:val="auto"/>
          <w:lang w:val="en-IE" w:eastAsia="en-IE"/>
        </w:rPr>
      </w:pPr>
      <w:r w:rsidRPr="00636FE1">
        <w:t>3.5.</w:t>
      </w:r>
      <w:r>
        <w:rPr>
          <w:rFonts w:eastAsiaTheme="minorEastAsia"/>
          <w:color w:val="auto"/>
          <w:lang w:val="en-IE" w:eastAsia="en-IE"/>
        </w:rPr>
        <w:tab/>
      </w:r>
      <w:r>
        <w:t>step 5 – the ca issues certificate(s) of approval</w:t>
      </w:r>
      <w:r>
        <w:tab/>
      </w:r>
      <w:r>
        <w:fldChar w:fldCharType="begin"/>
      </w:r>
      <w:r>
        <w:instrText xml:space="preserve"> PAGEREF _Toc488859858 \h </w:instrText>
      </w:r>
      <w:r>
        <w:fldChar w:fldCharType="separate"/>
      </w:r>
      <w:r>
        <w:t>8</w:t>
      </w:r>
      <w:r>
        <w:fldChar w:fldCharType="end"/>
      </w:r>
    </w:p>
    <w:p w14:paraId="13A9F2EF" w14:textId="77777777" w:rsidR="00580523" w:rsidRDefault="00580523">
      <w:pPr>
        <w:pStyle w:val="TOC1"/>
        <w:rPr>
          <w:rFonts w:eastAsiaTheme="minorEastAsia"/>
          <w:b w:val="0"/>
          <w:color w:val="auto"/>
          <w:lang w:val="en-IE" w:eastAsia="en-IE"/>
        </w:rPr>
      </w:pPr>
      <w:r w:rsidRPr="00636FE1">
        <w:t>4.</w:t>
      </w:r>
      <w:r>
        <w:rPr>
          <w:rFonts w:eastAsiaTheme="minorEastAsia"/>
          <w:b w:val="0"/>
          <w:color w:val="auto"/>
          <w:lang w:val="en-IE" w:eastAsia="en-IE"/>
        </w:rPr>
        <w:tab/>
      </w:r>
      <w:r>
        <w:t>definitions</w:t>
      </w:r>
      <w:r>
        <w:tab/>
      </w:r>
      <w:r>
        <w:fldChar w:fldCharType="begin"/>
      </w:r>
      <w:r>
        <w:instrText xml:space="preserve"> PAGEREF _Toc488859859 \h </w:instrText>
      </w:r>
      <w:r>
        <w:fldChar w:fldCharType="separate"/>
      </w:r>
      <w:r>
        <w:t>9</w:t>
      </w:r>
      <w:r>
        <w:fldChar w:fldCharType="end"/>
      </w:r>
    </w:p>
    <w:p w14:paraId="79D9733E" w14:textId="77777777" w:rsidR="00580523" w:rsidRDefault="00580523">
      <w:pPr>
        <w:pStyle w:val="TOC1"/>
        <w:rPr>
          <w:rFonts w:eastAsiaTheme="minorEastAsia"/>
          <w:b w:val="0"/>
          <w:color w:val="auto"/>
          <w:lang w:val="en-IE" w:eastAsia="en-IE"/>
        </w:rPr>
      </w:pPr>
      <w:r w:rsidRPr="00636FE1">
        <w:t>5.</w:t>
      </w:r>
      <w:r>
        <w:rPr>
          <w:rFonts w:eastAsiaTheme="minorEastAsia"/>
          <w:b w:val="0"/>
          <w:color w:val="auto"/>
          <w:lang w:val="en-IE" w:eastAsia="en-IE"/>
        </w:rPr>
        <w:tab/>
      </w:r>
      <w:r>
        <w:t>acronyms</w:t>
      </w:r>
      <w:r>
        <w:tab/>
      </w:r>
      <w:r>
        <w:fldChar w:fldCharType="begin"/>
      </w:r>
      <w:r>
        <w:instrText xml:space="preserve"> PAGEREF _Toc488859860 \h </w:instrText>
      </w:r>
      <w:r>
        <w:fldChar w:fldCharType="separate"/>
      </w:r>
      <w:r>
        <w:t>9</w:t>
      </w:r>
      <w:r>
        <w:fldChar w:fldCharType="end"/>
      </w:r>
    </w:p>
    <w:p w14:paraId="2627091C" w14:textId="77777777" w:rsidR="00580523" w:rsidRDefault="00580523">
      <w:pPr>
        <w:pStyle w:val="TOC1"/>
        <w:rPr>
          <w:rFonts w:eastAsiaTheme="minorEastAsia"/>
          <w:b w:val="0"/>
          <w:color w:val="auto"/>
          <w:lang w:val="en-IE" w:eastAsia="en-IE"/>
        </w:rPr>
      </w:pPr>
      <w:r w:rsidRPr="00636FE1">
        <w:t>6.</w:t>
      </w:r>
      <w:r>
        <w:rPr>
          <w:rFonts w:eastAsiaTheme="minorEastAsia"/>
          <w:b w:val="0"/>
          <w:color w:val="auto"/>
          <w:lang w:val="en-IE" w:eastAsia="en-IE"/>
        </w:rPr>
        <w:tab/>
      </w:r>
      <w:r>
        <w:t>references</w:t>
      </w:r>
      <w:r>
        <w:tab/>
      </w:r>
      <w:r>
        <w:fldChar w:fldCharType="begin"/>
      </w:r>
      <w:r>
        <w:instrText xml:space="preserve"> PAGEREF _Toc488859861 \h </w:instrText>
      </w:r>
      <w:r>
        <w:fldChar w:fldCharType="separate"/>
      </w:r>
      <w:r>
        <w:t>9</w:t>
      </w:r>
      <w:r>
        <w:fldChar w:fldCharType="end"/>
      </w:r>
    </w:p>
    <w:p w14:paraId="42954D1D" w14:textId="77777777" w:rsidR="00580523" w:rsidRDefault="00580523">
      <w:pPr>
        <w:pStyle w:val="TOC4"/>
        <w:rPr>
          <w:rFonts w:eastAsiaTheme="minorEastAsia"/>
          <w:b w:val="0"/>
          <w:noProof/>
          <w:color w:val="auto"/>
          <w:lang w:val="en-IE" w:eastAsia="en-IE"/>
        </w:rPr>
      </w:pPr>
      <w:r w:rsidRPr="00636FE1">
        <w:rPr>
          <w:noProof/>
          <w:u w:color="407EC9"/>
        </w:rPr>
        <w:t>ANNEX A</w:t>
      </w:r>
      <w:r>
        <w:rPr>
          <w:rFonts w:eastAsiaTheme="minorEastAsia"/>
          <w:b w:val="0"/>
          <w:noProof/>
          <w:color w:val="auto"/>
          <w:lang w:val="en-IE" w:eastAsia="en-IE"/>
        </w:rPr>
        <w:tab/>
      </w:r>
      <w:r w:rsidRPr="00636FE1">
        <w:rPr>
          <w:noProof/>
        </w:rPr>
        <w:t>PRE-AUDIT QUESTIONNAIRE</w:t>
      </w:r>
      <w:r>
        <w:rPr>
          <w:noProof/>
        </w:rPr>
        <w:tab/>
      </w:r>
      <w:r>
        <w:rPr>
          <w:noProof/>
        </w:rPr>
        <w:fldChar w:fldCharType="begin"/>
      </w:r>
      <w:r>
        <w:rPr>
          <w:noProof/>
        </w:rPr>
        <w:instrText xml:space="preserve"> PAGEREF _Toc488859862 \h </w:instrText>
      </w:r>
      <w:r>
        <w:rPr>
          <w:noProof/>
        </w:rPr>
      </w:r>
      <w:r>
        <w:rPr>
          <w:noProof/>
        </w:rPr>
        <w:fldChar w:fldCharType="separate"/>
      </w:r>
      <w:r>
        <w:rPr>
          <w:noProof/>
        </w:rPr>
        <w:t>10</w:t>
      </w:r>
      <w:r>
        <w:rPr>
          <w:noProof/>
        </w:rPr>
        <w:fldChar w:fldCharType="end"/>
      </w:r>
    </w:p>
    <w:p w14:paraId="74BC387C" w14:textId="77777777" w:rsidR="00580523" w:rsidRDefault="00580523">
      <w:pPr>
        <w:pStyle w:val="TOC4"/>
        <w:rPr>
          <w:rFonts w:eastAsiaTheme="minorEastAsia"/>
          <w:b w:val="0"/>
          <w:noProof/>
          <w:color w:val="auto"/>
          <w:lang w:val="en-IE" w:eastAsia="en-IE"/>
        </w:rPr>
      </w:pPr>
      <w:r w:rsidRPr="00636FE1">
        <w:rPr>
          <w:noProof/>
          <w:u w:color="407EC9"/>
        </w:rPr>
        <w:t>ANNEX B</w:t>
      </w:r>
      <w:r>
        <w:rPr>
          <w:rFonts w:eastAsiaTheme="minorEastAsia"/>
          <w:b w:val="0"/>
          <w:noProof/>
          <w:color w:val="auto"/>
          <w:lang w:val="en-IE" w:eastAsia="en-IE"/>
        </w:rPr>
        <w:tab/>
      </w:r>
      <w:r w:rsidRPr="00636FE1">
        <w:rPr>
          <w:noProof/>
        </w:rPr>
        <w:t>PROCEDURES FOR THE AUDIT PROCESS</w:t>
      </w:r>
      <w:r>
        <w:rPr>
          <w:noProof/>
        </w:rPr>
        <w:tab/>
      </w:r>
      <w:r>
        <w:rPr>
          <w:noProof/>
        </w:rPr>
        <w:fldChar w:fldCharType="begin"/>
      </w:r>
      <w:r>
        <w:rPr>
          <w:noProof/>
        </w:rPr>
        <w:instrText xml:space="preserve"> PAGEREF _Toc488859863 \h </w:instrText>
      </w:r>
      <w:r>
        <w:rPr>
          <w:noProof/>
        </w:rPr>
      </w:r>
      <w:r>
        <w:rPr>
          <w:noProof/>
        </w:rPr>
        <w:fldChar w:fldCharType="separate"/>
      </w:r>
      <w:r>
        <w:rPr>
          <w:noProof/>
        </w:rPr>
        <w:t>20</w:t>
      </w:r>
      <w:r>
        <w:rPr>
          <w:noProof/>
        </w:rPr>
        <w:fldChar w:fldCharType="end"/>
      </w:r>
    </w:p>
    <w:p w14:paraId="73CFDCE9" w14:textId="77777777" w:rsidR="00580523" w:rsidRDefault="00580523">
      <w:pPr>
        <w:pStyle w:val="TOC4"/>
        <w:rPr>
          <w:rFonts w:eastAsiaTheme="minorEastAsia"/>
          <w:b w:val="0"/>
          <w:noProof/>
          <w:color w:val="auto"/>
          <w:lang w:val="en-IE" w:eastAsia="en-IE"/>
        </w:rPr>
      </w:pPr>
      <w:r w:rsidRPr="00636FE1">
        <w:rPr>
          <w:noProof/>
          <w:u w:color="407EC9"/>
        </w:rPr>
        <w:t>ANNEX C</w:t>
      </w:r>
      <w:r>
        <w:rPr>
          <w:rFonts w:eastAsiaTheme="minorEastAsia"/>
          <w:b w:val="0"/>
          <w:noProof/>
          <w:color w:val="auto"/>
          <w:lang w:val="en-IE" w:eastAsia="en-IE"/>
        </w:rPr>
        <w:tab/>
      </w:r>
      <w:r w:rsidRPr="00636FE1">
        <w:rPr>
          <w:noProof/>
        </w:rPr>
        <w:t>TRAINING MANAGEMENT SYSTEM (TMS) AS A QUALITY SYSTEM MODEL FOR TRAINING ORGANISATIONS</w:t>
      </w:r>
      <w:r>
        <w:rPr>
          <w:noProof/>
        </w:rPr>
        <w:tab/>
      </w:r>
      <w:r>
        <w:rPr>
          <w:noProof/>
        </w:rPr>
        <w:fldChar w:fldCharType="begin"/>
      </w:r>
      <w:r>
        <w:rPr>
          <w:noProof/>
        </w:rPr>
        <w:instrText xml:space="preserve"> PAGEREF _Toc488859864 \h </w:instrText>
      </w:r>
      <w:r>
        <w:rPr>
          <w:noProof/>
        </w:rPr>
      </w:r>
      <w:r>
        <w:rPr>
          <w:noProof/>
        </w:rPr>
        <w:fldChar w:fldCharType="separate"/>
      </w:r>
      <w:r>
        <w:rPr>
          <w:noProof/>
        </w:rPr>
        <w:t>24</w:t>
      </w:r>
      <w:r>
        <w:rPr>
          <w:noProof/>
        </w:rPr>
        <w:fldChar w:fldCharType="end"/>
      </w:r>
    </w:p>
    <w:p w14:paraId="085ADE32" w14:textId="77777777" w:rsidR="00580523" w:rsidRDefault="00580523">
      <w:pPr>
        <w:pStyle w:val="TOC4"/>
        <w:rPr>
          <w:rFonts w:eastAsiaTheme="minorEastAsia"/>
          <w:b w:val="0"/>
          <w:noProof/>
          <w:color w:val="auto"/>
          <w:lang w:val="en-IE" w:eastAsia="en-IE"/>
        </w:rPr>
      </w:pPr>
      <w:r w:rsidRPr="00636FE1">
        <w:rPr>
          <w:noProof/>
          <w:u w:color="407EC9"/>
        </w:rPr>
        <w:t>ANNEX D</w:t>
      </w:r>
      <w:r>
        <w:rPr>
          <w:rFonts w:eastAsiaTheme="minorEastAsia"/>
          <w:b w:val="0"/>
          <w:noProof/>
          <w:color w:val="auto"/>
          <w:lang w:val="en-IE" w:eastAsia="en-IE"/>
        </w:rPr>
        <w:tab/>
      </w:r>
      <w:r w:rsidRPr="00636FE1">
        <w:rPr>
          <w:noProof/>
        </w:rPr>
        <w:t>RECOMMENDED PRACTICES FOR ATON TRAINING ORGANISATIONS</w:t>
      </w:r>
      <w:r>
        <w:rPr>
          <w:noProof/>
        </w:rPr>
        <w:tab/>
      </w:r>
      <w:r>
        <w:rPr>
          <w:noProof/>
        </w:rPr>
        <w:fldChar w:fldCharType="begin"/>
      </w:r>
      <w:r>
        <w:rPr>
          <w:noProof/>
        </w:rPr>
        <w:instrText xml:space="preserve"> PAGEREF _Toc488859865 \h </w:instrText>
      </w:r>
      <w:r>
        <w:rPr>
          <w:noProof/>
        </w:rPr>
      </w:r>
      <w:r>
        <w:rPr>
          <w:noProof/>
        </w:rPr>
        <w:fldChar w:fldCharType="separate"/>
      </w:r>
      <w:r>
        <w:rPr>
          <w:noProof/>
        </w:rPr>
        <w:t>31</w:t>
      </w:r>
      <w:r>
        <w:rPr>
          <w:noProof/>
        </w:rPr>
        <w:fldChar w:fldCharType="end"/>
      </w:r>
    </w:p>
    <w:p w14:paraId="210AC7E8" w14:textId="77777777" w:rsidR="00580523" w:rsidRDefault="00580523">
      <w:pPr>
        <w:pStyle w:val="TOC4"/>
        <w:rPr>
          <w:rFonts w:eastAsiaTheme="minorEastAsia"/>
          <w:b w:val="0"/>
          <w:noProof/>
          <w:color w:val="auto"/>
          <w:lang w:val="en-IE" w:eastAsia="en-IE"/>
        </w:rPr>
      </w:pPr>
      <w:r w:rsidRPr="00636FE1">
        <w:rPr>
          <w:noProof/>
          <w:u w:color="407EC9"/>
        </w:rPr>
        <w:t>ANNEX E</w:t>
      </w:r>
      <w:r>
        <w:rPr>
          <w:rFonts w:eastAsiaTheme="minorEastAsia"/>
          <w:b w:val="0"/>
          <w:noProof/>
          <w:color w:val="auto"/>
          <w:lang w:val="en-IE" w:eastAsia="en-IE"/>
        </w:rPr>
        <w:tab/>
      </w:r>
      <w:r w:rsidRPr="00636FE1">
        <w:rPr>
          <w:noProof/>
        </w:rPr>
        <w:t>SAMPLE OF INFORMATION REQUIRED ON CERTIFICATE OF ACCREDITATION</w:t>
      </w:r>
      <w:r>
        <w:rPr>
          <w:noProof/>
        </w:rPr>
        <w:tab/>
      </w:r>
      <w:r>
        <w:rPr>
          <w:noProof/>
        </w:rPr>
        <w:fldChar w:fldCharType="begin"/>
      </w:r>
      <w:r>
        <w:rPr>
          <w:noProof/>
        </w:rPr>
        <w:instrText xml:space="preserve"> PAGEREF _Toc488859866 \h </w:instrText>
      </w:r>
      <w:r>
        <w:rPr>
          <w:noProof/>
        </w:rPr>
      </w:r>
      <w:r>
        <w:rPr>
          <w:noProof/>
        </w:rPr>
        <w:fldChar w:fldCharType="separate"/>
      </w:r>
      <w:r>
        <w:rPr>
          <w:noProof/>
        </w:rPr>
        <w:t>33</w:t>
      </w:r>
      <w:r>
        <w:rPr>
          <w:noProof/>
        </w:rPr>
        <w:fldChar w:fldCharType="end"/>
      </w:r>
    </w:p>
    <w:p w14:paraId="35A3DB69" w14:textId="77777777" w:rsidR="00580523" w:rsidRDefault="00580523">
      <w:pPr>
        <w:pStyle w:val="TOC4"/>
        <w:rPr>
          <w:rFonts w:eastAsiaTheme="minorEastAsia"/>
          <w:b w:val="0"/>
          <w:noProof/>
          <w:color w:val="auto"/>
          <w:lang w:val="en-IE" w:eastAsia="en-IE"/>
        </w:rPr>
      </w:pPr>
      <w:r w:rsidRPr="00636FE1">
        <w:rPr>
          <w:noProof/>
          <w:u w:color="407EC9"/>
        </w:rPr>
        <w:t>ANNEX F</w:t>
      </w:r>
      <w:r>
        <w:rPr>
          <w:rFonts w:eastAsiaTheme="minorEastAsia"/>
          <w:b w:val="0"/>
          <w:noProof/>
          <w:color w:val="auto"/>
          <w:lang w:val="en-IE" w:eastAsia="en-IE"/>
        </w:rPr>
        <w:tab/>
      </w:r>
      <w:r w:rsidRPr="00636FE1">
        <w:rPr>
          <w:noProof/>
        </w:rPr>
        <w:t>SAMPLE CERTIFICATE OF APPROVAL FOR AtoN TRAINING COURSES</w:t>
      </w:r>
      <w:r>
        <w:rPr>
          <w:noProof/>
        </w:rPr>
        <w:tab/>
      </w:r>
      <w:r>
        <w:rPr>
          <w:noProof/>
        </w:rPr>
        <w:fldChar w:fldCharType="begin"/>
      </w:r>
      <w:r>
        <w:rPr>
          <w:noProof/>
        </w:rPr>
        <w:instrText xml:space="preserve"> PAGEREF _Toc488859867 \h </w:instrText>
      </w:r>
      <w:r>
        <w:rPr>
          <w:noProof/>
        </w:rPr>
      </w:r>
      <w:r>
        <w:rPr>
          <w:noProof/>
        </w:rPr>
        <w:fldChar w:fldCharType="separate"/>
      </w:r>
      <w:r>
        <w:rPr>
          <w:noProof/>
        </w:rPr>
        <w:t>34</w:t>
      </w:r>
      <w:r>
        <w:rPr>
          <w:noProof/>
        </w:rPr>
        <w:fldChar w:fldCharType="end"/>
      </w:r>
    </w:p>
    <w:p w14:paraId="2CDCD7BA" w14:textId="409CB9DD"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38B0B672" w14:textId="05EADC2E" w:rsidR="00161325" w:rsidRPr="00F55AD7" w:rsidRDefault="00161325" w:rsidP="00923B4D">
      <w:pPr>
        <w:pStyle w:val="BodyText"/>
      </w:pPr>
    </w:p>
    <w:p w14:paraId="6E54090E" w14:textId="7C215053" w:rsidR="00994D97" w:rsidRPr="00F55AD7" w:rsidRDefault="00994D97" w:rsidP="00C9558A">
      <w:pPr>
        <w:pStyle w:val="ListofFigures"/>
      </w:pPr>
      <w:r w:rsidRPr="00F55AD7">
        <w:t>List of Figures</w:t>
      </w:r>
      <w:r w:rsidR="00176BB8">
        <w:t xml:space="preserve"> </w:t>
      </w:r>
    </w:p>
    <w:p w14:paraId="139E1F4A" w14:textId="7091FA47" w:rsidR="0090521E" w:rsidRDefault="00923B4D">
      <w:pPr>
        <w:pStyle w:val="TableofFigures"/>
        <w:rPr>
          <w:rFonts w:eastAsiaTheme="minorEastAsia"/>
          <w:i w:val="0"/>
          <w:noProof/>
          <w:lang w:eastAsia="en-GB"/>
        </w:rPr>
      </w:pPr>
      <w:r w:rsidRPr="00F55AD7">
        <w:fldChar w:fldCharType="begin"/>
      </w:r>
      <w:r w:rsidRPr="00F55AD7">
        <w:instrText xml:space="preserve"> TOC \t "Figure caption" \c </w:instrText>
      </w:r>
      <w:r w:rsidRPr="00F55AD7">
        <w:fldChar w:fldCharType="separate"/>
      </w:r>
      <w:r w:rsidR="0090521E">
        <w:rPr>
          <w:noProof/>
          <w:lang w:eastAsia="de-DE"/>
        </w:rPr>
        <w:t>Figure 1</w:t>
      </w:r>
      <w:r w:rsidR="0090521E">
        <w:rPr>
          <w:rFonts w:eastAsiaTheme="minorEastAsia"/>
          <w:i w:val="0"/>
          <w:noProof/>
          <w:lang w:eastAsia="en-GB"/>
        </w:rPr>
        <w:tab/>
      </w:r>
      <w:r w:rsidR="0090521E">
        <w:rPr>
          <w:noProof/>
          <w:lang w:eastAsia="de-DE"/>
        </w:rPr>
        <w:t>Accreditation and Approval Process</w:t>
      </w:r>
      <w:r w:rsidR="0090521E">
        <w:rPr>
          <w:noProof/>
        </w:rPr>
        <w:tab/>
      </w:r>
      <w:r w:rsidR="0090521E">
        <w:rPr>
          <w:noProof/>
        </w:rPr>
        <w:fldChar w:fldCharType="begin"/>
      </w:r>
      <w:r w:rsidR="0090521E">
        <w:rPr>
          <w:noProof/>
        </w:rPr>
        <w:instrText xml:space="preserve"> PAGEREF _Toc479250434 \h </w:instrText>
      </w:r>
      <w:r w:rsidR="0090521E">
        <w:rPr>
          <w:noProof/>
        </w:rPr>
      </w:r>
      <w:r w:rsidR="0090521E">
        <w:rPr>
          <w:noProof/>
        </w:rPr>
        <w:fldChar w:fldCharType="separate"/>
      </w:r>
      <w:r w:rsidR="008A1804">
        <w:rPr>
          <w:noProof/>
        </w:rPr>
        <w:t>8</w:t>
      </w:r>
      <w:r w:rsidR="0090521E">
        <w:rPr>
          <w:noProof/>
        </w:rPr>
        <w:fldChar w:fldCharType="end"/>
      </w:r>
    </w:p>
    <w:p w14:paraId="68137A41" w14:textId="12C46688" w:rsidR="005E4659" w:rsidRPr="00176BB8" w:rsidRDefault="00923B4D" w:rsidP="007D1805">
      <w:pPr>
        <w:pStyle w:val="TableofFigures"/>
      </w:pPr>
      <w:r w:rsidRPr="00F55AD7">
        <w:fldChar w:fldCharType="end"/>
      </w:r>
    </w:p>
    <w:p w14:paraId="4A4B52F3" w14:textId="70D1CBED" w:rsidR="00AE792C" w:rsidRDefault="00AE792C">
      <w:pPr>
        <w:spacing w:after="200" w:line="276" w:lineRule="auto"/>
        <w:rPr>
          <w:rFonts w:eastAsia="Times New Roman" w:cs="Times New Roman"/>
          <w:sz w:val="22"/>
          <w:szCs w:val="24"/>
        </w:rPr>
      </w:pPr>
      <w:r>
        <w:rPr>
          <w:i/>
        </w:rPr>
        <w:br w:type="page"/>
      </w:r>
    </w:p>
    <w:p w14:paraId="3B89318B" w14:textId="77777777" w:rsidR="00176BB8" w:rsidRPr="00AE792C" w:rsidRDefault="00176BB8" w:rsidP="00176BB8">
      <w:pPr>
        <w:pStyle w:val="equation"/>
        <w:numPr>
          <w:ilvl w:val="0"/>
          <w:numId w:val="0"/>
        </w:numPr>
        <w:ind w:left="1276" w:hanging="1276"/>
        <w:rPr>
          <w:i w:val="0"/>
          <w:u w:val="none"/>
        </w:rPr>
      </w:pPr>
    </w:p>
    <w:p w14:paraId="7A20D429" w14:textId="77777777" w:rsidR="00DF58CA" w:rsidRPr="0040196C" w:rsidRDefault="00DF58CA" w:rsidP="0040196C">
      <w:pPr>
        <w:pStyle w:val="Heading1"/>
      </w:pPr>
      <w:bookmarkStart w:id="1" w:name="_Toc228011282"/>
      <w:bookmarkStart w:id="2" w:name="_Toc488859840"/>
      <w:r w:rsidRPr="0040196C">
        <w:t>Introduction</w:t>
      </w:r>
      <w:bookmarkEnd w:id="1"/>
      <w:bookmarkEnd w:id="2"/>
    </w:p>
    <w:p w14:paraId="58782640" w14:textId="77777777" w:rsidR="00DF58CA" w:rsidRPr="00AB78A3" w:rsidRDefault="00DF58CA" w:rsidP="0095370C">
      <w:pPr>
        <w:pStyle w:val="Heading2"/>
        <w:keepLines w:val="0"/>
        <w:numPr>
          <w:ilvl w:val="1"/>
          <w:numId w:val="34"/>
        </w:numPr>
        <w:tabs>
          <w:tab w:val="clear" w:pos="851"/>
        </w:tabs>
        <w:spacing w:before="240" w:after="120" w:line="240" w:lineRule="auto"/>
        <w:ind w:left="851" w:right="0" w:hanging="851"/>
        <w:jc w:val="both"/>
      </w:pPr>
      <w:bookmarkStart w:id="3" w:name="_Toc228011283"/>
      <w:bookmarkStart w:id="4" w:name="_Toc488859841"/>
      <w:r w:rsidRPr="00AB78A3">
        <w:t>Overview</w:t>
      </w:r>
      <w:bookmarkEnd w:id="3"/>
      <w:bookmarkEnd w:id="4"/>
    </w:p>
    <w:p w14:paraId="14603ABF" w14:textId="77777777" w:rsidR="00DF58CA" w:rsidRPr="00AB78A3" w:rsidRDefault="00DF58CA" w:rsidP="00E33D4F">
      <w:pPr>
        <w:pStyle w:val="BodyText"/>
        <w:jc w:val="both"/>
        <w:rPr>
          <w:rFonts w:cs="Arial"/>
          <w:lang w:eastAsia="de-DE"/>
        </w:rPr>
      </w:pPr>
      <w:bookmarkStart w:id="5" w:name="_Toc322529518"/>
      <w:bookmarkStart w:id="6" w:name="_Toc322529567"/>
      <w:r w:rsidRPr="00AB78A3">
        <w:rPr>
          <w:rFonts w:cs="Arial"/>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p>
    <w:p w14:paraId="376FE6DA" w14:textId="3E441CFE" w:rsidR="00A068C1" w:rsidRDefault="00A068C1" w:rsidP="00E33D4F">
      <w:pPr>
        <w:pStyle w:val="BodyText"/>
        <w:jc w:val="both"/>
      </w:pPr>
      <w:r w:rsidRPr="00E071DB">
        <w:t xml:space="preserve">In accordance with SOLAS Chapter V Regulation </w:t>
      </w:r>
      <w:r>
        <w:t xml:space="preserve">13 – establishment and operation of aids to navigation - </w:t>
      </w:r>
      <w:r w:rsidRPr="00E071DB">
        <w:t xml:space="preserve">and IALA </w:t>
      </w:r>
      <w:r w:rsidRPr="00AB78A3">
        <w:rPr>
          <w:rFonts w:cs="Arial"/>
          <w:lang w:eastAsia="de-DE"/>
        </w:rPr>
        <w:t xml:space="preserve">Recommendation </w:t>
      </w:r>
      <w:r w:rsidR="00EC01AA">
        <w:rPr>
          <w:rFonts w:cs="Arial"/>
          <w:lang w:eastAsia="de-DE"/>
        </w:rPr>
        <w:t>R0141</w:t>
      </w:r>
      <w:r w:rsidRPr="00AB78A3">
        <w:rPr>
          <w:rFonts w:cs="Arial"/>
          <w:lang w:eastAsia="de-DE"/>
        </w:rPr>
        <w:t xml:space="preserve"> on Standards for </w:t>
      </w:r>
      <w:r>
        <w:rPr>
          <w:rFonts w:cs="Arial"/>
          <w:lang w:eastAsia="de-DE"/>
        </w:rPr>
        <w:t xml:space="preserve">the </w:t>
      </w:r>
      <w:r w:rsidRPr="00AB78A3">
        <w:rPr>
          <w:rFonts w:cs="Arial"/>
          <w:lang w:eastAsia="de-DE"/>
        </w:rPr>
        <w:t>Training and Certification of AtoN personnel</w:t>
      </w:r>
      <w:r>
        <w:rPr>
          <w:rFonts w:cs="Arial"/>
          <w:lang w:eastAsia="de-DE"/>
        </w:rPr>
        <w:t xml:space="preserve">, </w:t>
      </w:r>
      <w:r w:rsidRPr="00E071DB">
        <w:t xml:space="preserve">it is the responsibility of </w:t>
      </w:r>
      <w:r>
        <w:t>a national</w:t>
      </w:r>
      <w:r w:rsidRPr="00E071DB">
        <w:t xml:space="preserve"> Competent Authority </w:t>
      </w:r>
      <w:r w:rsidR="00E33D4F">
        <w:t xml:space="preserve">(CA) </w:t>
      </w:r>
      <w:r w:rsidRPr="00E071DB">
        <w:t xml:space="preserve">to accredit and audit </w:t>
      </w:r>
      <w:r>
        <w:t>AtoN</w:t>
      </w:r>
      <w:r w:rsidRPr="00E071DB">
        <w:t xml:space="preserve"> training organisations </w:t>
      </w:r>
      <w:r>
        <w:t xml:space="preserve">(TO) </w:t>
      </w:r>
      <w:r w:rsidRPr="00E071DB">
        <w:t xml:space="preserve">as well as approve </w:t>
      </w:r>
      <w:r>
        <w:t>AtoN</w:t>
      </w:r>
      <w:r w:rsidRPr="00E071DB">
        <w:t xml:space="preserve"> training courses.</w:t>
      </w:r>
    </w:p>
    <w:p w14:paraId="6D2F1346" w14:textId="207DB70B" w:rsidR="00DF58CA" w:rsidRPr="00AB78A3" w:rsidRDefault="00AE0113" w:rsidP="00E33D4F">
      <w:pPr>
        <w:pStyle w:val="BodyText"/>
        <w:jc w:val="both"/>
        <w:rPr>
          <w:rFonts w:cs="Arial"/>
          <w:lang w:eastAsia="de-DE"/>
        </w:rPr>
      </w:pPr>
      <w:r>
        <w:rPr>
          <w:rFonts w:cs="Arial"/>
          <w:lang w:eastAsia="de-DE"/>
        </w:rPr>
        <w:t>This guideline</w:t>
      </w:r>
      <w:r w:rsidR="003A0954">
        <w:rPr>
          <w:rFonts w:cs="Arial"/>
          <w:lang w:eastAsia="de-DE"/>
        </w:rPr>
        <w:t xml:space="preserve">, including Annexes A to F, </w:t>
      </w:r>
      <w:r w:rsidR="003A0954" w:rsidRPr="00AB78A3">
        <w:rPr>
          <w:rFonts w:cs="Arial"/>
          <w:lang w:eastAsia="de-DE"/>
        </w:rPr>
        <w:t>sets</w:t>
      </w:r>
      <w:r w:rsidR="00DF58CA" w:rsidRPr="00AB78A3">
        <w:rPr>
          <w:rFonts w:cs="Arial"/>
          <w:lang w:eastAsia="de-DE"/>
        </w:rPr>
        <w:t xml:space="preserve"> out the process by which </w:t>
      </w:r>
      <w:r w:rsidR="00EC1E4C">
        <w:rPr>
          <w:rFonts w:cs="Arial"/>
          <w:lang w:eastAsia="de-DE"/>
        </w:rPr>
        <w:t xml:space="preserve">AtoN </w:t>
      </w:r>
      <w:r w:rsidR="00DF58CA" w:rsidRPr="00AB78A3">
        <w:rPr>
          <w:rFonts w:cs="Arial"/>
          <w:lang w:eastAsia="de-DE"/>
        </w:rPr>
        <w:t>TO</w:t>
      </w:r>
      <w:r w:rsidR="00A068C1">
        <w:rPr>
          <w:rFonts w:cs="Arial"/>
          <w:lang w:eastAsia="de-DE"/>
        </w:rPr>
        <w:t>s</w:t>
      </w:r>
      <w:r w:rsidR="00DF58CA" w:rsidRPr="00AB78A3">
        <w:rPr>
          <w:rFonts w:cs="Arial"/>
          <w:lang w:eastAsia="de-DE"/>
        </w:rPr>
        <w:t xml:space="preserve"> can achieve accreditation and approval of their AtoN training courses </w:t>
      </w:r>
      <w:r w:rsidR="00431B77" w:rsidRPr="00AB78A3">
        <w:rPr>
          <w:rFonts w:cs="Arial"/>
          <w:lang w:eastAsia="de-DE"/>
        </w:rPr>
        <w:t>by their C</w:t>
      </w:r>
      <w:r w:rsidR="00431B77">
        <w:rPr>
          <w:rFonts w:cs="Arial"/>
          <w:lang w:eastAsia="de-DE"/>
        </w:rPr>
        <w:t>A</w:t>
      </w:r>
      <w:r w:rsidR="00431B77" w:rsidRPr="00AB78A3">
        <w:rPr>
          <w:rFonts w:cs="Arial"/>
          <w:lang w:eastAsia="de-DE"/>
        </w:rPr>
        <w:t xml:space="preserve"> </w:t>
      </w:r>
      <w:r w:rsidR="00DF58CA" w:rsidRPr="00AB78A3">
        <w:rPr>
          <w:rFonts w:cs="Arial"/>
          <w:lang w:eastAsia="de-DE"/>
        </w:rPr>
        <w:t>leading to the issue of:</w:t>
      </w:r>
    </w:p>
    <w:p w14:paraId="4203434A" w14:textId="248B86FD" w:rsidR="00DF58CA" w:rsidRPr="00AB78A3" w:rsidRDefault="00431B77" w:rsidP="0095370C">
      <w:pPr>
        <w:pStyle w:val="Bullet1"/>
        <w:numPr>
          <w:ilvl w:val="0"/>
          <w:numId w:val="32"/>
        </w:numPr>
        <w:tabs>
          <w:tab w:val="clear" w:pos="1637"/>
          <w:tab w:val="num" w:pos="1134"/>
        </w:tabs>
        <w:spacing w:line="240" w:lineRule="auto"/>
        <w:ind w:left="1134" w:hanging="567"/>
        <w:jc w:val="both"/>
        <w:outlineLvl w:val="0"/>
      </w:pPr>
      <w:r>
        <w:t>“</w:t>
      </w:r>
      <w:r w:rsidR="00DF58CA" w:rsidRPr="00AB78A3">
        <w:t>Level 1</w:t>
      </w:r>
      <w:r>
        <w:t>”</w:t>
      </w:r>
      <w:r w:rsidR="00DF58CA" w:rsidRPr="00AB78A3">
        <w:t xml:space="preserve"> Certificate</w:t>
      </w:r>
      <w:r>
        <w:t>s</w:t>
      </w:r>
      <w:r w:rsidR="00DF58CA" w:rsidRPr="00AB78A3">
        <w:t xml:space="preserve"> for </w:t>
      </w:r>
      <w:r>
        <w:t>AtoN m</w:t>
      </w:r>
      <w:r w:rsidR="00DF58CA" w:rsidRPr="00AB78A3">
        <w:t xml:space="preserve">anagers in accordance with IALA </w:t>
      </w:r>
      <w:r w:rsidR="00DF58CA">
        <w:t>Model Course</w:t>
      </w:r>
      <w:r w:rsidR="00DF58CA" w:rsidRPr="00AB78A3">
        <w:t xml:space="preserve"> </w:t>
      </w:r>
      <w:del w:id="7" w:author="Seamus Doyle" w:date="2017-07-28T10:03:00Z">
        <w:r w:rsidR="00DF58CA" w:rsidRPr="00AB78A3" w:rsidDel="0013052C">
          <w:delText>E-141/</w:delText>
        </w:r>
        <w:r w:rsidR="00DF58CA" w:rsidDel="0013052C">
          <w:delText>1</w:delText>
        </w:r>
      </w:del>
      <w:ins w:id="8" w:author="Seamus Doyle" w:date="2017-07-28T10:03:00Z">
        <w:r w:rsidR="0013052C">
          <w:t>L1.1</w:t>
        </w:r>
      </w:ins>
      <w:r w:rsidR="00DF58CA" w:rsidRPr="00AB78A3">
        <w:t xml:space="preserve"> on Level 1 </w:t>
      </w:r>
      <w:r>
        <w:t>AtoN Manager Training</w:t>
      </w:r>
    </w:p>
    <w:p w14:paraId="1239463A" w14:textId="75E91B64" w:rsidR="00DF58CA" w:rsidRPr="00AB78A3" w:rsidRDefault="00DF58CA" w:rsidP="00431B77">
      <w:pPr>
        <w:pStyle w:val="Bullet1text"/>
        <w:ind w:left="1134"/>
      </w:pPr>
      <w:r w:rsidRPr="00AB78A3">
        <w:t>This course can be delivered in one month or in a number of Complementary Modules. However, the final Certificate of Competency can only be awarded once a candidate has successfully completed all of its modules</w:t>
      </w:r>
      <w:r w:rsidR="00F35A5E">
        <w:rPr>
          <w:rStyle w:val="FootnoteReference"/>
        </w:rPr>
        <w:footnoteReference w:id="1"/>
      </w:r>
      <w:r w:rsidRPr="00AB78A3">
        <w:t>.</w:t>
      </w:r>
    </w:p>
    <w:p w14:paraId="78D8E628" w14:textId="62234A18" w:rsidR="00DF58CA" w:rsidRPr="00AB78A3" w:rsidRDefault="00431B77" w:rsidP="0095370C">
      <w:pPr>
        <w:pStyle w:val="Bullet1"/>
        <w:numPr>
          <w:ilvl w:val="0"/>
          <w:numId w:val="32"/>
        </w:numPr>
        <w:tabs>
          <w:tab w:val="clear" w:pos="1637"/>
          <w:tab w:val="num" w:pos="1134"/>
        </w:tabs>
        <w:spacing w:line="240" w:lineRule="auto"/>
        <w:ind w:left="1134" w:hanging="567"/>
        <w:jc w:val="both"/>
        <w:outlineLvl w:val="0"/>
      </w:pPr>
      <w:r>
        <w:t>“</w:t>
      </w:r>
      <w:r w:rsidR="00DF58CA" w:rsidRPr="00AB78A3">
        <w:t>Level 2</w:t>
      </w:r>
      <w:r>
        <w:t>”</w:t>
      </w:r>
      <w:r w:rsidR="00DF58CA" w:rsidRPr="00AB78A3">
        <w:t xml:space="preserve"> Certificates for </w:t>
      </w:r>
      <w:r w:rsidRPr="00AB78A3">
        <w:t xml:space="preserve">AtoN </w:t>
      </w:r>
      <w:r w:rsidR="00DF58CA" w:rsidRPr="00AB78A3">
        <w:t>Technicians are issued in accordance with IALA WWA publication IALA WWA.L2.0 – Model Course Overview on Level 2 Technician Training.</w:t>
      </w:r>
    </w:p>
    <w:p w14:paraId="3402785B" w14:textId="77777777" w:rsidR="00DF58CA" w:rsidRPr="00AB78A3" w:rsidRDefault="00DF58CA" w:rsidP="00431B77">
      <w:pPr>
        <w:pStyle w:val="Bullet1text"/>
        <w:ind w:left="1134"/>
      </w:pPr>
      <w:r w:rsidRPr="00AB78A3">
        <w:t xml:space="preserve">Note that not all Technicians need to complete the full suite of Level 2 model courses because their organisations may not operate all the equipments covered by the complete suite of model courses.  They will therefore be awarded a certificate for each Level 2 Model course that has been completed successfully. </w:t>
      </w:r>
    </w:p>
    <w:p w14:paraId="5DCFFD38" w14:textId="77777777" w:rsidR="00DF58CA" w:rsidRPr="00AB78A3" w:rsidRDefault="00DF58CA" w:rsidP="0095370C">
      <w:pPr>
        <w:pStyle w:val="Heading2"/>
        <w:keepLines w:val="0"/>
        <w:numPr>
          <w:ilvl w:val="1"/>
          <w:numId w:val="34"/>
        </w:numPr>
        <w:tabs>
          <w:tab w:val="clear" w:pos="851"/>
        </w:tabs>
        <w:spacing w:before="240" w:after="120" w:line="240" w:lineRule="auto"/>
        <w:ind w:left="851" w:right="0" w:hanging="851"/>
        <w:jc w:val="both"/>
      </w:pPr>
      <w:bookmarkStart w:id="9" w:name="_Toc228011284"/>
      <w:bookmarkStart w:id="10" w:name="_Toc488859842"/>
      <w:r w:rsidRPr="00AB78A3">
        <w:t>Aim and Objective</w:t>
      </w:r>
      <w:bookmarkEnd w:id="5"/>
      <w:bookmarkEnd w:id="6"/>
      <w:r w:rsidRPr="00AB78A3">
        <w:t>s</w:t>
      </w:r>
      <w:bookmarkEnd w:id="9"/>
      <w:bookmarkEnd w:id="10"/>
      <w:r w:rsidRPr="00AB78A3">
        <w:t xml:space="preserve"> </w:t>
      </w:r>
    </w:p>
    <w:p w14:paraId="14520E03" w14:textId="5A23C97F" w:rsidR="00DF58CA" w:rsidRPr="00AB78A3" w:rsidRDefault="00E33D4F" w:rsidP="00DF58CA">
      <w:pPr>
        <w:pStyle w:val="BodyText"/>
        <w:jc w:val="both"/>
      </w:pPr>
      <w:r>
        <w:t>The aim of this G</w:t>
      </w:r>
      <w:r w:rsidR="00A068C1">
        <w:t>uideline</w:t>
      </w:r>
      <w:r w:rsidR="00DF58CA" w:rsidRPr="00AB78A3">
        <w:t xml:space="preserve"> is to ensure conformance with the standards and requirements of AtoN training. Competent Authorities as well as T</w:t>
      </w:r>
      <w:r>
        <w:t>Os are encouraged to adopt this Guideline</w:t>
      </w:r>
      <w:r w:rsidR="00DF58CA" w:rsidRPr="00AB78A3">
        <w:t xml:space="preserve"> on the Accreditation and Approval process</w:t>
      </w:r>
      <w:r w:rsidR="007A6D84">
        <w:t xml:space="preserve"> for AtoN personnel training.</w:t>
      </w:r>
      <w:r w:rsidRPr="00E33D4F">
        <w:t xml:space="preserve"> </w:t>
      </w:r>
      <w:r w:rsidR="007A6D84">
        <w:t>It is</w:t>
      </w:r>
      <w:r w:rsidRPr="00AB78A3">
        <w:t xml:space="preserve"> similar to </w:t>
      </w:r>
      <w:r w:rsidR="007A6D84">
        <w:t>guidance</w:t>
      </w:r>
      <w:r w:rsidRPr="00AB78A3">
        <w:t xml:space="preserve"> set out in IALA Guideline 1014 on the Accreditation and Approval Process for </w:t>
      </w:r>
      <w:r w:rsidR="007A6D84">
        <w:t>VTS</w:t>
      </w:r>
      <w:r w:rsidRPr="00AB78A3">
        <w:t xml:space="preserve"> Train</w:t>
      </w:r>
      <w:r>
        <w:t xml:space="preserve">ing </w:t>
      </w:r>
      <w:r w:rsidRPr="00AB78A3">
        <w:t>to ensure that a common standard is maintained across all aspects of the provision of AtoN services</w:t>
      </w:r>
      <w:r w:rsidR="007A6D84">
        <w:t>.</w:t>
      </w:r>
    </w:p>
    <w:p w14:paraId="2AF05405" w14:textId="77777777" w:rsidR="00DF58CA" w:rsidRPr="00AB78A3" w:rsidRDefault="00DF58CA" w:rsidP="00DF58CA">
      <w:pPr>
        <w:pStyle w:val="BodyText"/>
        <w:jc w:val="both"/>
      </w:pPr>
      <w:r w:rsidRPr="00AB78A3">
        <w:t>The objectives are to ensure that all training and assessment of AtoN personnel for the purpose of certification is:</w:t>
      </w:r>
    </w:p>
    <w:p w14:paraId="60D40FDE" w14:textId="77777777" w:rsidR="00DF58CA" w:rsidRPr="00AB78A3" w:rsidRDefault="00DF58CA" w:rsidP="0095370C">
      <w:pPr>
        <w:pStyle w:val="Bullet1"/>
        <w:numPr>
          <w:ilvl w:val="0"/>
          <w:numId w:val="32"/>
        </w:numPr>
        <w:tabs>
          <w:tab w:val="clear" w:pos="1637"/>
          <w:tab w:val="num" w:pos="1134"/>
        </w:tabs>
        <w:spacing w:line="240" w:lineRule="auto"/>
        <w:ind w:left="1134" w:hanging="567"/>
        <w:jc w:val="both"/>
        <w:outlineLvl w:val="0"/>
      </w:pPr>
      <w:r w:rsidRPr="00AB78A3">
        <w:t>structured in accordance with established training procedures based on clearly communicated, measurable and achievable objectives;</w:t>
      </w:r>
    </w:p>
    <w:p w14:paraId="42719F80" w14:textId="7FB4F0FD" w:rsidR="00DF58CA" w:rsidRPr="00AB78A3" w:rsidRDefault="00DF58CA" w:rsidP="0095370C">
      <w:pPr>
        <w:pStyle w:val="Bullet1"/>
        <w:numPr>
          <w:ilvl w:val="0"/>
          <w:numId w:val="32"/>
        </w:numPr>
        <w:tabs>
          <w:tab w:val="clear" w:pos="1637"/>
          <w:tab w:val="num" w:pos="1134"/>
        </w:tabs>
        <w:spacing w:line="240" w:lineRule="auto"/>
        <w:ind w:left="1134" w:hanging="567"/>
        <w:jc w:val="both"/>
        <w:outlineLvl w:val="0"/>
      </w:pPr>
      <w:r w:rsidRPr="00AB78A3">
        <w:t xml:space="preserve">able to ensure that the standard of competence set out in IALA Recommendation </w:t>
      </w:r>
      <w:r w:rsidR="00EC01AA">
        <w:t>R0141</w:t>
      </w:r>
      <w:r w:rsidRPr="00AB78A3">
        <w:t xml:space="preserve"> is met and maintained;</w:t>
      </w:r>
    </w:p>
    <w:p w14:paraId="1C00C1E7" w14:textId="323A8D9B" w:rsidR="00DF58CA" w:rsidRPr="00AB78A3" w:rsidRDefault="00DF58CA" w:rsidP="0095370C">
      <w:pPr>
        <w:pStyle w:val="Bullet1"/>
        <w:numPr>
          <w:ilvl w:val="0"/>
          <w:numId w:val="32"/>
        </w:numPr>
        <w:tabs>
          <w:tab w:val="clear" w:pos="1637"/>
          <w:tab w:val="num" w:pos="1134"/>
        </w:tabs>
        <w:spacing w:line="240" w:lineRule="auto"/>
        <w:ind w:left="1134" w:hanging="567"/>
        <w:jc w:val="both"/>
        <w:outlineLvl w:val="0"/>
      </w:pPr>
      <w:proofErr w:type="gramStart"/>
      <w:r w:rsidRPr="00AB78A3">
        <w:t>conducted</w:t>
      </w:r>
      <w:proofErr w:type="gramEnd"/>
      <w:r w:rsidRPr="00AB78A3">
        <w:t xml:space="preserve">, monitored, evaluated and supported by appropriately </w:t>
      </w:r>
      <w:r w:rsidR="00E33D4F" w:rsidRPr="00AB78A3">
        <w:t>qualified</w:t>
      </w:r>
      <w:r w:rsidRPr="00AB78A3">
        <w:t xml:space="preserve"> instructors as set out in </w:t>
      </w:r>
      <w:r w:rsidR="005B6285">
        <w:t xml:space="preserve">Part D of </w:t>
      </w:r>
      <w:r w:rsidRPr="00AB78A3">
        <w:t xml:space="preserve">IALA </w:t>
      </w:r>
      <w:r w:rsidR="00E33D4F">
        <w:t>Model Course</w:t>
      </w:r>
      <w:r w:rsidRPr="00AB78A3">
        <w:t xml:space="preserve"> </w:t>
      </w:r>
      <w:del w:id="11" w:author="Seamus Doyle" w:date="2017-07-28T10:03:00Z">
        <w:r w:rsidRPr="00AB78A3" w:rsidDel="0013052C">
          <w:delText>E-141/1</w:delText>
        </w:r>
      </w:del>
      <w:ins w:id="12" w:author="Seamus Doyle" w:date="2017-07-28T10:03:00Z">
        <w:r w:rsidR="0013052C">
          <w:t>L1.1</w:t>
        </w:r>
      </w:ins>
      <w:r w:rsidR="00E33D4F">
        <w:t>.</w:t>
      </w:r>
    </w:p>
    <w:p w14:paraId="641B6A92" w14:textId="77777777" w:rsidR="00DF58CA" w:rsidRPr="00AB78A3" w:rsidRDefault="00DF58CA" w:rsidP="0095370C">
      <w:pPr>
        <w:pStyle w:val="Bullet1"/>
        <w:numPr>
          <w:ilvl w:val="0"/>
          <w:numId w:val="32"/>
        </w:numPr>
        <w:tabs>
          <w:tab w:val="clear" w:pos="1637"/>
          <w:tab w:val="num" w:pos="1134"/>
        </w:tabs>
        <w:spacing w:line="240" w:lineRule="auto"/>
        <w:ind w:left="1134" w:hanging="567"/>
        <w:jc w:val="both"/>
        <w:outlineLvl w:val="0"/>
      </w:pPr>
      <w:r w:rsidRPr="00AB78A3">
        <w:lastRenderedPageBreak/>
        <w:t>managed in a manner that ensures relevancy and accuracy according to experience gained, technological advances, national and international recommendations, rules and regulations.</w:t>
      </w:r>
    </w:p>
    <w:p w14:paraId="56A98A31" w14:textId="6E5DA000" w:rsidR="00DF58CA" w:rsidRPr="00AB78A3" w:rsidRDefault="00DF58CA" w:rsidP="00DF58CA">
      <w:pPr>
        <w:jc w:val="both"/>
      </w:pPr>
    </w:p>
    <w:p w14:paraId="41275450" w14:textId="77777777" w:rsidR="00DF58CA" w:rsidRPr="0040196C" w:rsidRDefault="00DF58CA" w:rsidP="0040196C">
      <w:pPr>
        <w:pStyle w:val="Heading1"/>
      </w:pPr>
      <w:bookmarkStart w:id="13" w:name="_Toc228011286"/>
      <w:bookmarkStart w:id="14" w:name="_Toc488859843"/>
      <w:r w:rsidRPr="0040196C">
        <w:t>General considerations for the Approval of AtoN Training Courses</w:t>
      </w:r>
      <w:bookmarkEnd w:id="13"/>
      <w:bookmarkEnd w:id="14"/>
    </w:p>
    <w:p w14:paraId="1CDA6B17" w14:textId="26D9F229" w:rsidR="00DF58CA" w:rsidRPr="00AB78A3" w:rsidRDefault="00DF58CA" w:rsidP="00DF58CA">
      <w:pPr>
        <w:pStyle w:val="BodyText"/>
        <w:jc w:val="both"/>
        <w:rPr>
          <w:lang w:eastAsia="de-DE"/>
        </w:rPr>
      </w:pPr>
      <w:r w:rsidRPr="00AB78A3">
        <w:rPr>
          <w:lang w:eastAsia="de-DE"/>
        </w:rPr>
        <w:t>AtoN training delivered by TOs should be a</w:t>
      </w:r>
      <w:r w:rsidR="00E33D4F">
        <w:rPr>
          <w:lang w:eastAsia="de-DE"/>
        </w:rPr>
        <w:t>pproved in accordance with this IALA Guideline</w:t>
      </w:r>
      <w:r w:rsidRPr="00AB78A3">
        <w:rPr>
          <w:lang w:eastAsia="de-DE"/>
        </w:rPr>
        <w:t xml:space="preserve">.  If necessary, </w:t>
      </w:r>
      <w:r w:rsidR="00E33D4F">
        <w:rPr>
          <w:lang w:eastAsia="de-DE"/>
        </w:rPr>
        <w:t xml:space="preserve">a </w:t>
      </w:r>
      <w:r w:rsidRPr="00AB78A3">
        <w:rPr>
          <w:lang w:eastAsia="de-DE"/>
        </w:rPr>
        <w:t>CA can liaise with IALA, as represented by the IALA W</w:t>
      </w:r>
      <w:r w:rsidR="00B52EBB">
        <w:rPr>
          <w:lang w:eastAsia="de-DE"/>
        </w:rPr>
        <w:t xml:space="preserve">orld-Wide Academy </w:t>
      </w:r>
      <w:r w:rsidR="005B6285">
        <w:rPr>
          <w:lang w:eastAsia="de-DE"/>
        </w:rPr>
        <w:t>(W</w:t>
      </w:r>
      <w:r w:rsidRPr="00AB78A3">
        <w:rPr>
          <w:lang w:eastAsia="de-DE"/>
        </w:rPr>
        <w:t>WA</w:t>
      </w:r>
      <w:r w:rsidR="005B6285">
        <w:rPr>
          <w:lang w:eastAsia="de-DE"/>
        </w:rPr>
        <w:t>)</w:t>
      </w:r>
      <w:r w:rsidRPr="00AB78A3">
        <w:rPr>
          <w:lang w:eastAsia="de-DE"/>
        </w:rPr>
        <w:t>, before and during the accreditation/approval process.</w:t>
      </w:r>
    </w:p>
    <w:p w14:paraId="1324CFA2" w14:textId="7B288BFB" w:rsidR="00DF58CA" w:rsidRDefault="00DF58CA" w:rsidP="00DF58CA">
      <w:pPr>
        <w:pStyle w:val="BodyText"/>
        <w:jc w:val="both"/>
        <w:rPr>
          <w:lang w:eastAsia="de-DE"/>
        </w:rPr>
      </w:pPr>
      <w:r w:rsidRPr="00AB78A3">
        <w:rPr>
          <w:lang w:eastAsia="de-DE"/>
        </w:rPr>
        <w:t>AtoN training should be conducted in accordance with the model courses developed by IALA.  TOs providing AtoN training should deliver such courses within the framework of a recognised</w:t>
      </w:r>
      <w:r w:rsidR="00EC1E4C">
        <w:rPr>
          <w:rStyle w:val="FootnoteReference"/>
          <w:lang w:eastAsia="de-DE"/>
        </w:rPr>
        <w:footnoteReference w:id="2"/>
      </w:r>
      <w:r w:rsidRPr="00AB78A3">
        <w:rPr>
          <w:lang w:eastAsia="de-DE"/>
        </w:rPr>
        <w:t xml:space="preserve"> quality</w:t>
      </w:r>
      <w:r w:rsidR="00936A1B">
        <w:rPr>
          <w:lang w:eastAsia="de-DE"/>
        </w:rPr>
        <w:t xml:space="preserve"> and training management system</w:t>
      </w:r>
      <w:r w:rsidRPr="00AB78A3">
        <w:rPr>
          <w:lang w:eastAsia="de-DE"/>
        </w:rPr>
        <w:t xml:space="preserve"> (QMS and </w:t>
      </w:r>
      <w:r w:rsidRPr="00A81BBB">
        <w:rPr>
          <w:lang w:eastAsia="de-DE"/>
        </w:rPr>
        <w:t>TMS).</w:t>
      </w:r>
      <w:r w:rsidR="00936A1B" w:rsidRPr="00A81BBB">
        <w:rPr>
          <w:lang w:eastAsia="de-DE"/>
        </w:rPr>
        <w:t xml:space="preserve"> See Annex</w:t>
      </w:r>
      <w:r w:rsidR="007A6D84">
        <w:rPr>
          <w:lang w:eastAsia="de-DE"/>
        </w:rPr>
        <w:t>es C and</w:t>
      </w:r>
      <w:r w:rsidR="00936A1B" w:rsidRPr="00A81BBB">
        <w:rPr>
          <w:lang w:eastAsia="de-DE"/>
        </w:rPr>
        <w:t xml:space="preserve"> </w:t>
      </w:r>
      <w:r w:rsidR="00A81BBB" w:rsidRPr="00A81BBB">
        <w:rPr>
          <w:lang w:eastAsia="de-DE"/>
        </w:rPr>
        <w:t xml:space="preserve">D </w:t>
      </w:r>
      <w:r w:rsidR="00936A1B" w:rsidRPr="00A81BBB">
        <w:rPr>
          <w:lang w:eastAsia="de-DE"/>
        </w:rPr>
        <w:t>below</w:t>
      </w:r>
      <w:r w:rsidR="00A81BBB">
        <w:rPr>
          <w:lang w:eastAsia="de-DE"/>
        </w:rPr>
        <w:t>.</w:t>
      </w:r>
      <w:r w:rsidR="00B436AE" w:rsidRPr="00B436AE">
        <w:rPr>
          <w:lang w:eastAsia="de-DE"/>
        </w:rPr>
        <w:t xml:space="preserve"> </w:t>
      </w:r>
      <w:r w:rsidR="00B436AE" w:rsidRPr="00AB78A3">
        <w:rPr>
          <w:lang w:eastAsia="de-DE"/>
        </w:rPr>
        <w:t>CAs should develop and promulgate procedures regarding the application of both accreditation and approval for AtoN training.</w:t>
      </w:r>
    </w:p>
    <w:p w14:paraId="788A9899" w14:textId="77777777" w:rsidR="004D1458" w:rsidRPr="00AB78A3" w:rsidRDefault="004D1458" w:rsidP="004D1458">
      <w:pPr>
        <w:pStyle w:val="Heading2"/>
      </w:pPr>
      <w:bookmarkStart w:id="15" w:name="_Toc488859844"/>
      <w:r w:rsidRPr="00AB78A3">
        <w:t>Approval</w:t>
      </w:r>
      <w:bookmarkEnd w:id="15"/>
      <w:r w:rsidRPr="00AB78A3">
        <w:t xml:space="preserve"> </w:t>
      </w:r>
    </w:p>
    <w:p w14:paraId="780D1CCA" w14:textId="1A818152" w:rsidR="004D1458" w:rsidRPr="00E071DB" w:rsidRDefault="004D1458" w:rsidP="004D1458">
      <w:pPr>
        <w:pStyle w:val="BodyText"/>
        <w:jc w:val="both"/>
      </w:pPr>
      <w:r w:rsidRPr="00E071DB">
        <w:t xml:space="preserve">The STCW Convention requires that training leading to the issue of a certificate is 'approved'.  Although a particular </w:t>
      </w:r>
      <w:r>
        <w:t>TO</w:t>
      </w:r>
      <w:r w:rsidRPr="00E071DB">
        <w:t xml:space="preserve"> may already have accreditation for STCW training and approval for such courses</w:t>
      </w:r>
      <w:r>
        <w:rPr>
          <w:lang w:eastAsia="de-DE"/>
        </w:rPr>
        <w:t xml:space="preserve">, </w:t>
      </w:r>
      <w:r w:rsidR="00DC1A2B">
        <w:rPr>
          <w:lang w:eastAsia="de-DE"/>
        </w:rPr>
        <w:t>that</w:t>
      </w:r>
      <w:r>
        <w:rPr>
          <w:lang w:eastAsia="de-DE"/>
        </w:rPr>
        <w:t xml:space="preserve"> TO </w:t>
      </w:r>
      <w:r w:rsidR="00DC1A2B">
        <w:rPr>
          <w:lang w:eastAsia="de-DE"/>
        </w:rPr>
        <w:t>is</w:t>
      </w:r>
      <w:r w:rsidRPr="00AB78A3">
        <w:rPr>
          <w:lang w:eastAsia="de-DE"/>
        </w:rPr>
        <w:t xml:space="preserve"> </w:t>
      </w:r>
      <w:r w:rsidRPr="00AB78A3">
        <w:rPr>
          <w:b/>
          <w:lang w:eastAsia="de-DE"/>
        </w:rPr>
        <w:t>not</w:t>
      </w:r>
      <w:r w:rsidRPr="00AB78A3">
        <w:rPr>
          <w:lang w:eastAsia="de-DE"/>
        </w:rPr>
        <w:t xml:space="preserve"> automatically accredited to deliver specialist AtoN training courses.</w:t>
      </w:r>
      <w:r>
        <w:t xml:space="preserve"> TO</w:t>
      </w:r>
      <w:r w:rsidRPr="00E071DB">
        <w:t xml:space="preserve"> intending to provide </w:t>
      </w:r>
      <w:r>
        <w:t>AtoN</w:t>
      </w:r>
      <w:r w:rsidRPr="00E071DB">
        <w:t xml:space="preserve"> training should first of all apply for accreditation to the Competent Authority of the country in which it is located</w:t>
      </w:r>
      <w:r w:rsidRPr="00AB78A3">
        <w:rPr>
          <w:rStyle w:val="FootnoteReference"/>
          <w:lang w:eastAsia="de-DE"/>
        </w:rPr>
        <w:footnoteReference w:id="3"/>
      </w:r>
      <w:r w:rsidRPr="00E071DB">
        <w:t xml:space="preserve">.  Separate approval </w:t>
      </w:r>
      <w:r>
        <w:t xml:space="preserve">to deliver </w:t>
      </w:r>
      <w:r w:rsidRPr="00AB78A3">
        <w:rPr>
          <w:lang w:eastAsia="de-DE"/>
        </w:rPr>
        <w:t xml:space="preserve">either Level 1 or the suite of Level 2 AtoN courses </w:t>
      </w:r>
      <w:r w:rsidRPr="00E071DB">
        <w:t>will then be required from the Competent Authority.</w:t>
      </w:r>
    </w:p>
    <w:p w14:paraId="10977A5D" w14:textId="4D2F7C2C" w:rsidR="004D1458" w:rsidRDefault="004D1458" w:rsidP="004D1458">
      <w:pPr>
        <w:pStyle w:val="Heading2"/>
        <w:rPr>
          <w:lang w:eastAsia="de-DE"/>
        </w:rPr>
      </w:pPr>
      <w:bookmarkStart w:id="16" w:name="_Toc488859845"/>
      <w:r>
        <w:rPr>
          <w:lang w:eastAsia="de-DE"/>
        </w:rPr>
        <w:t>recognition of training organisations in another country</w:t>
      </w:r>
      <w:bookmarkEnd w:id="16"/>
    </w:p>
    <w:p w14:paraId="2A167149" w14:textId="7A203EFE" w:rsidR="004D1458" w:rsidRDefault="004D1458" w:rsidP="004D1458">
      <w:pPr>
        <w:pStyle w:val="BodyText"/>
        <w:jc w:val="both"/>
        <w:rPr>
          <w:lang w:eastAsia="de-DE"/>
        </w:rPr>
      </w:pPr>
      <w:r w:rsidRPr="00AB78A3">
        <w:rPr>
          <w:lang w:eastAsia="de-DE"/>
        </w:rPr>
        <w:t xml:space="preserve">The CA of some Member States may decide to recognise a TO </w:t>
      </w:r>
      <w:proofErr w:type="spellStart"/>
      <w:r w:rsidRPr="00AB78A3">
        <w:rPr>
          <w:lang w:eastAsia="de-DE"/>
        </w:rPr>
        <w:t>based</w:t>
      </w:r>
      <w:proofErr w:type="spellEnd"/>
      <w:r w:rsidRPr="00AB78A3">
        <w:rPr>
          <w:lang w:eastAsia="de-DE"/>
        </w:rPr>
        <w:t xml:space="preserve"> in another Member State so that AtoN training can be delivered to its nationals abroad.  In that case, the foreign TO may be defined as an </w:t>
      </w:r>
      <w:r w:rsidR="00307A5F" w:rsidRPr="00307A5F">
        <w:rPr>
          <w:lang w:eastAsia="de-DE"/>
        </w:rPr>
        <w:t>Accredited Training Organisation</w:t>
      </w:r>
      <w:r w:rsidR="00307A5F">
        <w:rPr>
          <w:lang w:eastAsia="de-DE"/>
        </w:rPr>
        <w:t xml:space="preserve"> (</w:t>
      </w:r>
      <w:r w:rsidRPr="00AB78A3">
        <w:rPr>
          <w:lang w:eastAsia="de-DE"/>
        </w:rPr>
        <w:t>ATO</w:t>
      </w:r>
      <w:r w:rsidR="00307A5F">
        <w:rPr>
          <w:lang w:eastAsia="de-DE"/>
        </w:rPr>
        <w:t>)</w:t>
      </w:r>
      <w:r w:rsidRPr="00AB78A3">
        <w:rPr>
          <w:lang w:eastAsia="de-DE"/>
        </w:rPr>
        <w:t xml:space="preserve"> by the local CA.</w:t>
      </w:r>
    </w:p>
    <w:p w14:paraId="0D58EEB9" w14:textId="59ADB245" w:rsidR="004D1458" w:rsidRPr="00AB78A3" w:rsidRDefault="004D1458" w:rsidP="004D1458">
      <w:pPr>
        <w:pStyle w:val="Heading2"/>
        <w:rPr>
          <w:lang w:eastAsia="de-DE"/>
        </w:rPr>
      </w:pPr>
      <w:bookmarkStart w:id="17" w:name="_Toc488859846"/>
      <w:r>
        <w:rPr>
          <w:lang w:eastAsia="de-DE"/>
        </w:rPr>
        <w:t>recognition of the iala world-wide academy as an ato</w:t>
      </w:r>
      <w:bookmarkEnd w:id="17"/>
    </w:p>
    <w:p w14:paraId="00CE8ECE" w14:textId="1369ABE4" w:rsidR="004D1458" w:rsidRPr="00AB78A3" w:rsidRDefault="004D1458" w:rsidP="004D1458">
      <w:pPr>
        <w:pStyle w:val="BodyText"/>
        <w:jc w:val="both"/>
        <w:rPr>
          <w:lang w:eastAsia="de-DE"/>
        </w:rPr>
      </w:pPr>
      <w:r w:rsidRPr="00AB78A3">
        <w:rPr>
          <w:lang w:eastAsia="de-DE"/>
        </w:rPr>
        <w:t xml:space="preserve">AtoN courses delivered by the IALA WWA </w:t>
      </w:r>
      <w:r>
        <w:rPr>
          <w:lang w:eastAsia="de-DE"/>
        </w:rPr>
        <w:t>shall</w:t>
      </w:r>
      <w:r w:rsidRPr="00AB78A3">
        <w:rPr>
          <w:lang w:eastAsia="de-DE"/>
        </w:rPr>
        <w:t xml:space="preserve"> be subject to quality control as part of its existing audited QMS</w:t>
      </w:r>
      <w:r>
        <w:rPr>
          <w:lang w:eastAsia="de-DE"/>
        </w:rPr>
        <w:t xml:space="preserve"> and TMS</w:t>
      </w:r>
      <w:r w:rsidRPr="00AB78A3">
        <w:rPr>
          <w:lang w:eastAsia="de-DE"/>
        </w:rPr>
        <w:t>.  All participants attending IALA WWA delivered training</w:t>
      </w:r>
      <w:r>
        <w:rPr>
          <w:lang w:eastAsia="de-DE"/>
        </w:rPr>
        <w:t xml:space="preserve"> or who participate in its blended distance learning modular courses and</w:t>
      </w:r>
      <w:r w:rsidRPr="00AB78A3">
        <w:rPr>
          <w:lang w:eastAsia="de-DE"/>
        </w:rPr>
        <w:t xml:space="preserve"> who are employed by a national AtoN service provider must </w:t>
      </w:r>
      <w:r>
        <w:rPr>
          <w:lang w:eastAsia="de-DE"/>
        </w:rPr>
        <w:t>be</w:t>
      </w:r>
      <w:r w:rsidRPr="00AB78A3">
        <w:rPr>
          <w:lang w:eastAsia="de-DE"/>
        </w:rPr>
        <w:t xml:space="preserve"> nominated by the CA of their Member State.  The CA of that State therefore will have recognised </w:t>
      </w:r>
      <w:r w:rsidRPr="00AB78A3">
        <w:rPr>
          <w:i/>
          <w:lang w:eastAsia="de-DE"/>
        </w:rPr>
        <w:t xml:space="preserve">de facto </w:t>
      </w:r>
      <w:r w:rsidRPr="00AB78A3">
        <w:rPr>
          <w:lang w:eastAsia="de-DE"/>
        </w:rPr>
        <w:t>the IALA WWA as an ATO.</w:t>
      </w:r>
    </w:p>
    <w:p w14:paraId="1C9B3691" w14:textId="2D0135F5" w:rsidR="00936A1B" w:rsidRPr="00AB78A3" w:rsidRDefault="00936A1B" w:rsidP="00DF58CA">
      <w:pPr>
        <w:pStyle w:val="BodyText"/>
        <w:jc w:val="both"/>
        <w:rPr>
          <w:lang w:eastAsia="de-DE"/>
        </w:rPr>
      </w:pPr>
      <w:r>
        <w:rPr>
          <w:lang w:eastAsia="de-DE"/>
        </w:rPr>
        <w:t>The IALA WWA holds a full suite of training documentation, including MS PowerPoint</w:t>
      </w:r>
      <w:r>
        <w:rPr>
          <w:rFonts w:cstheme="minorHAnsi"/>
          <w:lang w:eastAsia="de-DE"/>
        </w:rPr>
        <w:t>®</w:t>
      </w:r>
      <w:r>
        <w:rPr>
          <w:lang w:eastAsia="de-DE"/>
        </w:rPr>
        <w:t xml:space="preserve"> presentations, covering the full syllabus of IALA Model Course </w:t>
      </w:r>
      <w:del w:id="18" w:author="Seamus Doyle" w:date="2017-07-28T10:03:00Z">
        <w:r w:rsidDel="0013052C">
          <w:rPr>
            <w:lang w:eastAsia="de-DE"/>
          </w:rPr>
          <w:delText>E-141/1</w:delText>
        </w:r>
      </w:del>
      <w:ins w:id="19" w:author="Seamus Doyle" w:date="2017-07-28T10:03:00Z">
        <w:r w:rsidR="0013052C">
          <w:rPr>
            <w:lang w:eastAsia="de-DE"/>
          </w:rPr>
          <w:t>L1.1</w:t>
        </w:r>
      </w:ins>
      <w:r>
        <w:rPr>
          <w:lang w:eastAsia="de-DE"/>
        </w:rPr>
        <w:t xml:space="preserve"> for AtoN managers. </w:t>
      </w:r>
      <w:r w:rsidR="00FF1319">
        <w:rPr>
          <w:lang w:eastAsia="de-DE"/>
        </w:rPr>
        <w:t>A CA</w:t>
      </w:r>
      <w:r w:rsidR="00CB49E9">
        <w:rPr>
          <w:lang w:eastAsia="de-DE"/>
        </w:rPr>
        <w:t xml:space="preserve"> </w:t>
      </w:r>
      <w:r w:rsidR="00B436AE">
        <w:rPr>
          <w:lang w:eastAsia="de-DE"/>
        </w:rPr>
        <w:t>that</w:t>
      </w:r>
      <w:r w:rsidR="00CB49E9">
        <w:rPr>
          <w:lang w:eastAsia="de-DE"/>
        </w:rPr>
        <w:t xml:space="preserve"> intend</w:t>
      </w:r>
      <w:r w:rsidR="00FF1319">
        <w:rPr>
          <w:lang w:eastAsia="de-DE"/>
        </w:rPr>
        <w:t>s</w:t>
      </w:r>
      <w:r w:rsidR="00CB49E9">
        <w:rPr>
          <w:lang w:eastAsia="de-DE"/>
        </w:rPr>
        <w:t xml:space="preserve"> to accredit </w:t>
      </w:r>
      <w:r w:rsidR="009C61B2">
        <w:rPr>
          <w:lang w:eastAsia="de-DE"/>
        </w:rPr>
        <w:t>one or more</w:t>
      </w:r>
      <w:r w:rsidR="00CB49E9">
        <w:rPr>
          <w:lang w:eastAsia="de-DE"/>
        </w:rPr>
        <w:t xml:space="preserve"> TO</w:t>
      </w:r>
      <w:r w:rsidR="009C61B2">
        <w:rPr>
          <w:lang w:eastAsia="de-DE"/>
        </w:rPr>
        <w:t>s</w:t>
      </w:r>
      <w:r w:rsidR="00C5314A">
        <w:rPr>
          <w:lang w:eastAsia="de-DE"/>
        </w:rPr>
        <w:t xml:space="preserve"> in its country </w:t>
      </w:r>
      <w:r w:rsidR="009C61B2">
        <w:rPr>
          <w:lang w:eastAsia="de-DE"/>
        </w:rPr>
        <w:t xml:space="preserve">might wish to use </w:t>
      </w:r>
      <w:r w:rsidR="00C5314A">
        <w:rPr>
          <w:lang w:eastAsia="de-DE"/>
        </w:rPr>
        <w:t xml:space="preserve">IALA’s training </w:t>
      </w:r>
      <w:r w:rsidR="009C61B2">
        <w:rPr>
          <w:lang w:eastAsia="de-DE"/>
        </w:rPr>
        <w:t>resource</w:t>
      </w:r>
      <w:r w:rsidR="00C5314A">
        <w:rPr>
          <w:lang w:eastAsia="de-DE"/>
        </w:rPr>
        <w:t xml:space="preserve"> </w:t>
      </w:r>
      <w:r w:rsidR="009C61B2">
        <w:rPr>
          <w:lang w:eastAsia="de-DE"/>
        </w:rPr>
        <w:t xml:space="preserve">to avoid the necessity of developing its own suite of documentation. Should that be the case, then IALA could be invited to work with the CA to facilitate the accreditation </w:t>
      </w:r>
      <w:r w:rsidR="00B436AE">
        <w:rPr>
          <w:lang w:eastAsia="de-DE"/>
        </w:rPr>
        <w:t xml:space="preserve">and approval </w:t>
      </w:r>
      <w:r w:rsidR="009C61B2">
        <w:rPr>
          <w:lang w:eastAsia="de-DE"/>
        </w:rPr>
        <w:t>process</w:t>
      </w:r>
      <w:r w:rsidR="00D73D06">
        <w:rPr>
          <w:lang w:eastAsia="de-DE"/>
        </w:rPr>
        <w:t xml:space="preserve"> including the provision of its training documentation</w:t>
      </w:r>
      <w:r w:rsidR="009C61B2">
        <w:rPr>
          <w:lang w:eastAsia="de-DE"/>
        </w:rPr>
        <w:t xml:space="preserve">. The precise terms of this facilitation would be subject to the signature of a formal Memorandum of Understanding between the CA and IALA.  </w:t>
      </w:r>
      <w:r w:rsidR="00FF1319">
        <w:rPr>
          <w:lang w:eastAsia="de-DE"/>
        </w:rPr>
        <w:t>It should be noted that IALA would retain full copyright</w:t>
      </w:r>
      <w:r w:rsidR="00FF1319">
        <w:rPr>
          <w:rFonts w:cstheme="minorHAnsi"/>
          <w:lang w:eastAsia="de-DE"/>
        </w:rPr>
        <w:t>©</w:t>
      </w:r>
      <w:r w:rsidR="00FF1319">
        <w:rPr>
          <w:lang w:eastAsia="de-DE"/>
        </w:rPr>
        <w:t xml:space="preserve"> over all its documentation supplied to a CA for use by an ATO. </w:t>
      </w:r>
    </w:p>
    <w:p w14:paraId="311538A4" w14:textId="354849AE" w:rsidR="00B436AE" w:rsidRDefault="00B436AE" w:rsidP="00B436AE">
      <w:pPr>
        <w:pStyle w:val="Heading2"/>
        <w:rPr>
          <w:lang w:eastAsia="de-DE"/>
        </w:rPr>
      </w:pPr>
      <w:bookmarkStart w:id="20" w:name="_Toc488859847"/>
      <w:r>
        <w:rPr>
          <w:lang w:eastAsia="de-DE"/>
        </w:rPr>
        <w:t>Use of the IALA logo</w:t>
      </w:r>
      <w:r w:rsidR="0008438F">
        <w:rPr>
          <w:lang w:eastAsia="de-DE"/>
        </w:rPr>
        <w:t xml:space="preserve"> on national certificates</w:t>
      </w:r>
      <w:bookmarkEnd w:id="20"/>
    </w:p>
    <w:p w14:paraId="6EF27B39" w14:textId="2C75FF86" w:rsidR="00772C44" w:rsidRPr="00AB78A3" w:rsidRDefault="00DF58CA" w:rsidP="00772C44">
      <w:pPr>
        <w:pStyle w:val="BodyText"/>
        <w:jc w:val="both"/>
        <w:rPr>
          <w:lang w:eastAsia="de-DE"/>
        </w:rPr>
      </w:pPr>
      <w:r w:rsidRPr="00AB78A3">
        <w:rPr>
          <w:lang w:eastAsia="de-DE"/>
        </w:rPr>
        <w:t>The use of the IALA logo on any training documentation, including certificates</w:t>
      </w:r>
      <w:r w:rsidR="00FF1319">
        <w:rPr>
          <w:lang w:eastAsia="de-DE"/>
        </w:rPr>
        <w:t>,</w:t>
      </w:r>
      <w:r w:rsidRPr="00AB78A3">
        <w:rPr>
          <w:lang w:eastAsia="de-DE"/>
        </w:rPr>
        <w:t xml:space="preserve"> can only be used by an ATO in an IALA Member State.  The use of the logo indicates that the whole pro</w:t>
      </w:r>
      <w:r w:rsidR="00B436AE">
        <w:rPr>
          <w:lang w:eastAsia="de-DE"/>
        </w:rPr>
        <w:t>cess is in compliance with this</w:t>
      </w:r>
      <w:r w:rsidRPr="00AB78A3">
        <w:rPr>
          <w:lang w:eastAsia="de-DE"/>
        </w:rPr>
        <w:t xml:space="preserve"> </w:t>
      </w:r>
      <w:r w:rsidR="00B436AE">
        <w:rPr>
          <w:lang w:eastAsia="de-DE"/>
        </w:rPr>
        <w:t>Guideline</w:t>
      </w:r>
      <w:r w:rsidRPr="00AB78A3">
        <w:rPr>
          <w:lang w:eastAsia="de-DE"/>
        </w:rPr>
        <w:t>.</w:t>
      </w:r>
      <w:r w:rsidR="00936A1B">
        <w:rPr>
          <w:lang w:eastAsia="de-DE"/>
        </w:rPr>
        <w:t xml:space="preserve"> </w:t>
      </w:r>
      <w:r w:rsidR="00B436AE">
        <w:rPr>
          <w:lang w:eastAsia="de-DE"/>
        </w:rPr>
        <w:t xml:space="preserve">Such certificates are considered to be valid </w:t>
      </w:r>
      <w:r w:rsidR="00B436AE" w:rsidRPr="0008438F">
        <w:rPr>
          <w:b/>
          <w:lang w:eastAsia="de-DE"/>
        </w:rPr>
        <w:t>only</w:t>
      </w:r>
      <w:r w:rsidR="00B436AE">
        <w:rPr>
          <w:lang w:eastAsia="de-DE"/>
        </w:rPr>
        <w:t xml:space="preserve"> within the State that issued them</w:t>
      </w:r>
      <w:r w:rsidR="007B3A47">
        <w:rPr>
          <w:lang w:eastAsia="de-DE"/>
        </w:rPr>
        <w:t xml:space="preserve">. </w:t>
      </w:r>
      <w:r w:rsidR="007B3A47" w:rsidRPr="00E071DB">
        <w:t>There may</w:t>
      </w:r>
      <w:r w:rsidR="004D1458">
        <w:t xml:space="preserve"> however, </w:t>
      </w:r>
      <w:r w:rsidR="007B3A47" w:rsidRPr="00E071DB">
        <w:t xml:space="preserve">be instances where an 'arrangement' includes provisions previously established between States for the reciprocal recognition of </w:t>
      </w:r>
      <w:r w:rsidR="007B3A47">
        <w:t>national AtoN</w:t>
      </w:r>
      <w:r w:rsidR="007B3A47" w:rsidRPr="00E071DB">
        <w:t xml:space="preserve"> certificates, similar to that as allowed under the STCW </w:t>
      </w:r>
      <w:r w:rsidR="007B3A47" w:rsidRPr="00E071DB">
        <w:lastRenderedPageBreak/>
        <w:t xml:space="preserve">Convention.  </w:t>
      </w:r>
      <w:r w:rsidR="00772C44" w:rsidRPr="00AB78A3">
        <w:rPr>
          <w:lang w:eastAsia="de-DE"/>
        </w:rPr>
        <w:t>The guiding principle is that the decision to recognise such certificates and the process whereby such certificates are recognised rests entirely with the CA of each Member State.</w:t>
      </w:r>
    </w:p>
    <w:p w14:paraId="2BB06DE6" w14:textId="3C37E7A5" w:rsidR="00B436AE" w:rsidRDefault="00315ED5" w:rsidP="00315ED5">
      <w:pPr>
        <w:pStyle w:val="Heading2"/>
        <w:rPr>
          <w:lang w:eastAsia="de-DE"/>
        </w:rPr>
      </w:pPr>
      <w:bookmarkStart w:id="21" w:name="_Toc488859848"/>
      <w:r>
        <w:rPr>
          <w:lang w:eastAsia="de-DE"/>
        </w:rPr>
        <w:t xml:space="preserve">international </w:t>
      </w:r>
      <w:r w:rsidR="00772C44">
        <w:rPr>
          <w:lang w:eastAsia="de-DE"/>
        </w:rPr>
        <w:t xml:space="preserve">AtoN </w:t>
      </w:r>
      <w:r>
        <w:rPr>
          <w:lang w:eastAsia="de-DE"/>
        </w:rPr>
        <w:t>certificates</w:t>
      </w:r>
      <w:bookmarkEnd w:id="21"/>
    </w:p>
    <w:p w14:paraId="71152BEB" w14:textId="6AF1AE41" w:rsidR="007B3A47" w:rsidRDefault="0008438F" w:rsidP="007B3A47">
      <w:pPr>
        <w:pStyle w:val="BodyText"/>
        <w:jc w:val="both"/>
      </w:pPr>
      <w:r>
        <w:rPr>
          <w:lang w:eastAsia="de-DE"/>
        </w:rPr>
        <w:t>O</w:t>
      </w:r>
      <w:r w:rsidR="00936A1B">
        <w:rPr>
          <w:lang w:eastAsia="de-DE"/>
        </w:rPr>
        <w:t xml:space="preserve">nly </w:t>
      </w:r>
      <w:r w:rsidR="004D1458">
        <w:rPr>
          <w:lang w:eastAsia="de-DE"/>
        </w:rPr>
        <w:t xml:space="preserve">the IALA WWA or </w:t>
      </w:r>
      <w:r w:rsidR="00936A1B">
        <w:rPr>
          <w:lang w:eastAsia="de-DE"/>
        </w:rPr>
        <w:t>CAs who have signed a MoU with IALA can use the wording “International Aids to Navigation Certificate” on certificates issued</w:t>
      </w:r>
      <w:r w:rsidR="00CB49E9">
        <w:rPr>
          <w:lang w:eastAsia="de-DE"/>
        </w:rPr>
        <w:t xml:space="preserve"> by an ATO</w:t>
      </w:r>
      <w:r>
        <w:rPr>
          <w:lang w:eastAsia="de-DE"/>
        </w:rPr>
        <w:t xml:space="preserve"> in that State</w:t>
      </w:r>
      <w:r w:rsidR="00CB49E9">
        <w:rPr>
          <w:lang w:eastAsia="de-DE"/>
        </w:rPr>
        <w:t xml:space="preserve">. </w:t>
      </w:r>
      <w:bookmarkStart w:id="22" w:name="_Toc228011287"/>
      <w:r w:rsidR="007E4775">
        <w:rPr>
          <w:lang w:eastAsia="de-DE"/>
        </w:rPr>
        <w:t xml:space="preserve">It is expected that the CAs of all IALA Member States will recognise </w:t>
      </w:r>
      <w:r w:rsidR="007B3A47">
        <w:rPr>
          <w:lang w:eastAsia="de-DE"/>
        </w:rPr>
        <w:t>“International</w:t>
      </w:r>
      <w:r w:rsidR="007E4775">
        <w:rPr>
          <w:lang w:eastAsia="de-DE"/>
        </w:rPr>
        <w:t>” AtoN c</w:t>
      </w:r>
      <w:r w:rsidR="007B3A47">
        <w:rPr>
          <w:lang w:eastAsia="de-DE"/>
        </w:rPr>
        <w:t>ertificates</w:t>
      </w:r>
      <w:r w:rsidR="007B3A47" w:rsidRPr="00E071DB">
        <w:t>.</w:t>
      </w:r>
    </w:p>
    <w:p w14:paraId="06FD372C" w14:textId="30CC3905" w:rsidR="00AA3AD0" w:rsidRDefault="00AA3AD0" w:rsidP="00AA3AD0">
      <w:pPr>
        <w:pStyle w:val="Heading2"/>
        <w:rPr>
          <w:lang w:eastAsia="de-DE"/>
        </w:rPr>
      </w:pPr>
      <w:bookmarkStart w:id="23" w:name="_Toc488859849"/>
      <w:bookmarkEnd w:id="22"/>
      <w:r>
        <w:rPr>
          <w:lang w:eastAsia="de-DE"/>
        </w:rPr>
        <w:t>audit of training organisations</w:t>
      </w:r>
      <w:bookmarkEnd w:id="23"/>
    </w:p>
    <w:p w14:paraId="3DD96154" w14:textId="04086BD9" w:rsidR="00DF58CA" w:rsidRPr="00AB78A3" w:rsidRDefault="00DF58CA" w:rsidP="00DF58CA">
      <w:pPr>
        <w:pStyle w:val="BodyText"/>
        <w:jc w:val="both"/>
        <w:rPr>
          <w:lang w:eastAsia="de-DE"/>
        </w:rPr>
      </w:pPr>
      <w:r w:rsidRPr="00AB78A3">
        <w:rPr>
          <w:lang w:eastAsia="de-DE"/>
        </w:rPr>
        <w:t xml:space="preserve">The CA should set up appropriate audit arrangements to ensure that its requirements are met by a </w:t>
      </w:r>
      <w:r w:rsidR="00AA3AD0">
        <w:rPr>
          <w:lang w:eastAsia="de-DE"/>
        </w:rPr>
        <w:t xml:space="preserve">potential </w:t>
      </w:r>
      <w:r w:rsidRPr="00AB78A3">
        <w:rPr>
          <w:lang w:eastAsia="de-DE"/>
        </w:rPr>
        <w:t xml:space="preserve">TO. </w:t>
      </w:r>
      <w:r w:rsidR="00A22164">
        <w:rPr>
          <w:lang w:eastAsia="de-DE"/>
        </w:rPr>
        <w:t xml:space="preserve">The recommended audit process is set out in Annex B. Periodic re-audits of ATOs </w:t>
      </w:r>
      <w:r w:rsidRPr="00AB78A3">
        <w:rPr>
          <w:lang w:eastAsia="de-DE"/>
        </w:rPr>
        <w:t xml:space="preserve">should </w:t>
      </w:r>
      <w:r w:rsidR="00A22164">
        <w:rPr>
          <w:lang w:eastAsia="de-DE"/>
        </w:rPr>
        <w:t xml:space="preserve">also </w:t>
      </w:r>
      <w:r w:rsidR="00AA3AD0">
        <w:rPr>
          <w:lang w:eastAsia="de-DE"/>
        </w:rPr>
        <w:t xml:space="preserve">be </w:t>
      </w:r>
      <w:r w:rsidR="00A22164">
        <w:rPr>
          <w:lang w:eastAsia="de-DE"/>
        </w:rPr>
        <w:t xml:space="preserve">considered. These audits should </w:t>
      </w:r>
      <w:r w:rsidRPr="00AB78A3">
        <w:rPr>
          <w:lang w:eastAsia="de-DE"/>
        </w:rPr>
        <w:t>include:</w:t>
      </w:r>
    </w:p>
    <w:p w14:paraId="5777A7A9" w14:textId="77777777" w:rsidR="00DF58CA" w:rsidRPr="00AB78A3" w:rsidRDefault="00DF58CA" w:rsidP="0095370C">
      <w:pPr>
        <w:pStyle w:val="Bullet1"/>
        <w:numPr>
          <w:ilvl w:val="0"/>
          <w:numId w:val="32"/>
        </w:numPr>
        <w:tabs>
          <w:tab w:val="clear" w:pos="1637"/>
          <w:tab w:val="num" w:pos="1134"/>
        </w:tabs>
        <w:spacing w:line="240" w:lineRule="auto"/>
        <w:ind w:left="1134" w:hanging="567"/>
        <w:jc w:val="both"/>
        <w:outlineLvl w:val="0"/>
      </w:pPr>
      <w:r w:rsidRPr="00AB78A3">
        <w:t>TMS including suitability of instructors and training facilities</w:t>
      </w:r>
      <w:r w:rsidRPr="00AB78A3">
        <w:rPr>
          <w:rStyle w:val="FootnoteReference"/>
          <w:lang w:eastAsia="de-DE"/>
        </w:rPr>
        <w:footnoteReference w:id="4"/>
      </w:r>
      <w:r w:rsidRPr="00AB78A3">
        <w:t>;</w:t>
      </w:r>
    </w:p>
    <w:p w14:paraId="2467EE90" w14:textId="36E1C180" w:rsidR="00DF58CA" w:rsidRPr="00AB78A3" w:rsidRDefault="00DF58CA" w:rsidP="0095370C">
      <w:pPr>
        <w:pStyle w:val="Bullet1"/>
        <w:numPr>
          <w:ilvl w:val="0"/>
          <w:numId w:val="32"/>
        </w:numPr>
        <w:tabs>
          <w:tab w:val="clear" w:pos="1637"/>
          <w:tab w:val="num" w:pos="1134"/>
        </w:tabs>
        <w:spacing w:line="240" w:lineRule="auto"/>
        <w:ind w:left="1134" w:hanging="567"/>
        <w:jc w:val="both"/>
        <w:outlineLvl w:val="0"/>
      </w:pPr>
      <w:r w:rsidRPr="00AB78A3">
        <w:t>E-141 course documentation</w:t>
      </w:r>
      <w:r w:rsidR="00AA3AD0">
        <w:t xml:space="preserve"> including lesson plans</w:t>
      </w:r>
      <w:r w:rsidRPr="00AB78A3">
        <w:t>;</w:t>
      </w:r>
    </w:p>
    <w:p w14:paraId="4237E0EE" w14:textId="77777777" w:rsidR="00DF58CA" w:rsidRPr="00AB78A3" w:rsidRDefault="00DF58CA" w:rsidP="0095370C">
      <w:pPr>
        <w:pStyle w:val="Bullet1"/>
        <w:numPr>
          <w:ilvl w:val="0"/>
          <w:numId w:val="32"/>
        </w:numPr>
        <w:tabs>
          <w:tab w:val="clear" w:pos="1637"/>
          <w:tab w:val="num" w:pos="1134"/>
        </w:tabs>
        <w:spacing w:line="240" w:lineRule="auto"/>
        <w:ind w:left="1134" w:hanging="567"/>
        <w:jc w:val="both"/>
        <w:outlineLvl w:val="0"/>
      </w:pPr>
      <w:r w:rsidRPr="00AB78A3">
        <w:t>Maintenance of training records.</w:t>
      </w:r>
    </w:p>
    <w:p w14:paraId="042E0487" w14:textId="51F0C7A8" w:rsidR="00EF0C50" w:rsidRDefault="00EF0C50" w:rsidP="00DF58CA">
      <w:pPr>
        <w:pStyle w:val="BodyText"/>
        <w:jc w:val="both"/>
        <w:rPr>
          <w:lang w:eastAsia="de-DE"/>
        </w:rPr>
      </w:pPr>
      <w:r>
        <w:rPr>
          <w:lang w:eastAsia="de-DE"/>
        </w:rPr>
        <w:t xml:space="preserve">The CA may decide to recognise a third-party organisation, such as an international Certification Company, or another national authority or organisation, as qualified fully to conduct audits of potential TOs on its behalf. In that case, the CA should ensure that the audit process has been conducted in accordance with this Guideline. </w:t>
      </w:r>
    </w:p>
    <w:p w14:paraId="74BCE366" w14:textId="03E3C2A5" w:rsidR="00DF58CA" w:rsidRPr="00AB78A3" w:rsidRDefault="00DF58CA" w:rsidP="00DF58CA">
      <w:pPr>
        <w:pStyle w:val="BodyText"/>
        <w:jc w:val="both"/>
        <w:rPr>
          <w:lang w:eastAsia="de-DE"/>
        </w:rPr>
      </w:pPr>
      <w:r w:rsidRPr="00AB78A3">
        <w:rPr>
          <w:lang w:eastAsia="de-DE"/>
        </w:rPr>
        <w:t xml:space="preserve">If the CA is satisfied entirely that </w:t>
      </w:r>
      <w:r w:rsidR="00A22164">
        <w:rPr>
          <w:lang w:eastAsia="de-DE"/>
        </w:rPr>
        <w:t>a potential</w:t>
      </w:r>
      <w:r w:rsidRPr="00AB78A3">
        <w:rPr>
          <w:lang w:eastAsia="de-DE"/>
        </w:rPr>
        <w:t xml:space="preserve"> TO has met its requirements for the delivery of AtoN training, the CA will accredit the TO and approve the specific AtoN courses that it delivers.  The CA should then inform IALA </w:t>
      </w:r>
      <w:r w:rsidR="00A22164">
        <w:rPr>
          <w:lang w:eastAsia="de-DE"/>
        </w:rPr>
        <w:t>by letter of</w:t>
      </w:r>
      <w:r w:rsidRPr="00AB78A3">
        <w:rPr>
          <w:lang w:eastAsia="de-DE"/>
        </w:rPr>
        <w:t xml:space="preserve"> the name and details of the ATO and the courses that it has been approved to deliver.</w:t>
      </w:r>
      <w:r w:rsidR="00A22164">
        <w:rPr>
          <w:lang w:eastAsia="de-DE"/>
        </w:rPr>
        <w:t xml:space="preserve"> </w:t>
      </w:r>
      <w:r w:rsidR="007E64D0">
        <w:rPr>
          <w:lang w:eastAsia="de-DE"/>
        </w:rPr>
        <w:t xml:space="preserve">The minimum information required on a certificate of accreditation is at Annex E. </w:t>
      </w:r>
      <w:r w:rsidR="00A22164">
        <w:rPr>
          <w:lang w:eastAsia="de-DE"/>
        </w:rPr>
        <w:t xml:space="preserve">Example certificates of approval to deliver specific courses </w:t>
      </w:r>
      <w:r w:rsidR="007E64D0">
        <w:rPr>
          <w:lang w:eastAsia="de-DE"/>
        </w:rPr>
        <w:t xml:space="preserve">and periodic audit checks </w:t>
      </w:r>
      <w:r w:rsidR="00A22164">
        <w:rPr>
          <w:lang w:eastAsia="de-DE"/>
        </w:rPr>
        <w:t xml:space="preserve">are at </w:t>
      </w:r>
      <w:r w:rsidR="007E64D0">
        <w:rPr>
          <w:lang w:eastAsia="de-DE"/>
        </w:rPr>
        <w:t>Annex F</w:t>
      </w:r>
      <w:r w:rsidR="00A22164">
        <w:rPr>
          <w:lang w:eastAsia="de-DE"/>
        </w:rPr>
        <w:t>.</w:t>
      </w:r>
    </w:p>
    <w:p w14:paraId="0D6CB133" w14:textId="612A5D71" w:rsidR="00DF58CA" w:rsidRDefault="00DF58CA" w:rsidP="00DF58CA">
      <w:pPr>
        <w:pStyle w:val="BodyText"/>
        <w:jc w:val="both"/>
      </w:pPr>
      <w:r w:rsidRPr="00AB78A3">
        <w:t xml:space="preserve">Any CA may request assistance from IALA in the conduct </w:t>
      </w:r>
      <w:r w:rsidR="00590024">
        <w:t xml:space="preserve">or facilitation </w:t>
      </w:r>
      <w:r w:rsidRPr="00AB78A3">
        <w:t xml:space="preserve">of its audit process.  </w:t>
      </w:r>
      <w:r w:rsidR="00590024">
        <w:t xml:space="preserve">Agreement for such assistance would normally form part of an MoU. </w:t>
      </w:r>
      <w:r w:rsidRPr="00AB78A3">
        <w:t>IALA can only make recommendations to the CA concerned. IALA cannot ‘accredit’ a TO itself.  That decision remains firmly with the CA of each Member State.</w:t>
      </w:r>
    </w:p>
    <w:p w14:paraId="7B0224E7" w14:textId="6A301658" w:rsidR="00084491" w:rsidRDefault="00084491" w:rsidP="00DF58CA">
      <w:pPr>
        <w:pStyle w:val="BodyText"/>
        <w:jc w:val="both"/>
      </w:pPr>
      <w:r>
        <w:t xml:space="preserve">If a CA signs a MoU with IALA, then the WWA will normally meet with the CA and its ATO after the delivery of each major AtoN course to determine how the course can be improved as part of a QMS review. This joint </w:t>
      </w:r>
      <w:r w:rsidR="00356EC6">
        <w:t xml:space="preserve">CA-IALA </w:t>
      </w:r>
      <w:r>
        <w:t>review will</w:t>
      </w:r>
      <w:r w:rsidR="00356EC6">
        <w:t xml:space="preserve"> be based, where appropriate, on the periodic audit</w:t>
      </w:r>
      <w:r>
        <w:t xml:space="preserve"> </w:t>
      </w:r>
      <w:r w:rsidR="00356EC6">
        <w:t xml:space="preserve">process set out </w:t>
      </w:r>
      <w:r w:rsidR="00A62723">
        <w:t>in Annex B.5</w:t>
      </w:r>
      <w:r w:rsidR="00356EC6">
        <w:t xml:space="preserve">. </w:t>
      </w:r>
    </w:p>
    <w:p w14:paraId="0FA9016E" w14:textId="76BF0AC9" w:rsidR="00372D32" w:rsidRDefault="00372D32" w:rsidP="00372D32">
      <w:pPr>
        <w:pStyle w:val="Heading2"/>
      </w:pPr>
      <w:bookmarkStart w:id="24" w:name="_Toc488859850"/>
      <w:r>
        <w:t>interim approval arrangements</w:t>
      </w:r>
      <w:bookmarkEnd w:id="24"/>
    </w:p>
    <w:p w14:paraId="6FF9A473" w14:textId="20838840" w:rsidR="00372D32" w:rsidRPr="00E071DB" w:rsidRDefault="00372D32" w:rsidP="00372D32">
      <w:pPr>
        <w:pStyle w:val="BodyText"/>
      </w:pPr>
      <w:r w:rsidRPr="00E071DB">
        <w:t xml:space="preserve">In order to facilitate the start-up operation of </w:t>
      </w:r>
      <w:r>
        <w:t>AtoN</w:t>
      </w:r>
      <w:r w:rsidRPr="00E071DB">
        <w:t xml:space="preserve"> training at new or existing training organisations, the CA may decide to provide interim approval.</w:t>
      </w:r>
    </w:p>
    <w:p w14:paraId="5726BB13" w14:textId="3EB10C19" w:rsidR="00372D32" w:rsidRPr="00E071DB" w:rsidRDefault="00372D32" w:rsidP="00372D32">
      <w:pPr>
        <w:pStyle w:val="BodyText"/>
      </w:pPr>
      <w:r w:rsidRPr="00E071DB">
        <w:t>Accreditat</w:t>
      </w:r>
      <w:r w:rsidR="00DD1215">
        <w:t>ion is quite separate from the approval process, as a</w:t>
      </w:r>
      <w:r w:rsidRPr="00E071DB">
        <w:t>pproval is provided for each individual course whilst Accreditation is for the training organisation itself.  Interim approval is based upon:</w:t>
      </w:r>
    </w:p>
    <w:p w14:paraId="03E3A5F1" w14:textId="550268AC" w:rsidR="00372D32" w:rsidRPr="00E071DB" w:rsidRDefault="00372D32" w:rsidP="00372D32">
      <w:pPr>
        <w:pStyle w:val="Bullet1"/>
      </w:pPr>
      <w:r w:rsidRPr="00E071DB">
        <w:t xml:space="preserve">satisfactory completion of </w:t>
      </w:r>
      <w:r>
        <w:t xml:space="preserve">the </w:t>
      </w:r>
      <w:r w:rsidRPr="00E071DB">
        <w:t>Phase 1 audit activities</w:t>
      </w:r>
      <w:r>
        <w:t xml:space="preserve"> set out at Annex B</w:t>
      </w:r>
      <w:r w:rsidRPr="00E071DB">
        <w:t>;</w:t>
      </w:r>
    </w:p>
    <w:p w14:paraId="4F61C074" w14:textId="77777777" w:rsidR="00372D32" w:rsidRPr="00E071DB" w:rsidRDefault="00372D32" w:rsidP="00372D32">
      <w:pPr>
        <w:pStyle w:val="Bullet1"/>
      </w:pPr>
      <w:r w:rsidRPr="00E071DB">
        <w:t>validation of instructor qualifications;</w:t>
      </w:r>
    </w:p>
    <w:p w14:paraId="7420FAEE" w14:textId="77777777" w:rsidR="00372D32" w:rsidRPr="00E071DB" w:rsidRDefault="00372D32" w:rsidP="00372D32">
      <w:pPr>
        <w:pStyle w:val="Bullet1"/>
      </w:pPr>
      <w:r w:rsidRPr="00E071DB">
        <w:t>plans for full implementation of the system by the time of the initial accreditation assessment;</w:t>
      </w:r>
    </w:p>
    <w:p w14:paraId="30475FAB" w14:textId="52A07EC6" w:rsidR="00372D32" w:rsidRPr="00E071DB" w:rsidRDefault="00372D32" w:rsidP="00372D32">
      <w:pPr>
        <w:pStyle w:val="Bullet1"/>
      </w:pPr>
      <w:r w:rsidRPr="00E071DB">
        <w:t xml:space="preserve">key </w:t>
      </w:r>
      <w:r>
        <w:t>TMS</w:t>
      </w:r>
      <w:r w:rsidRPr="00E071DB">
        <w:t xml:space="preserve"> personnel being familiar with the implementation plans.</w:t>
      </w:r>
    </w:p>
    <w:p w14:paraId="3D2DE97B" w14:textId="77777777" w:rsidR="00372D32" w:rsidRPr="00E071DB" w:rsidRDefault="00372D32" w:rsidP="00372D32">
      <w:pPr>
        <w:pStyle w:val="BodyText"/>
      </w:pPr>
      <w:r w:rsidRPr="00E071DB">
        <w:t>Training organisations having achieved interim accreditation will not be required to repeat Phase 1 activities prior to the Phase 2 audit.</w:t>
      </w:r>
    </w:p>
    <w:p w14:paraId="6AAA03BB" w14:textId="765518AC" w:rsidR="00372D32" w:rsidRDefault="00441B11" w:rsidP="00372D32">
      <w:pPr>
        <w:pStyle w:val="Heading2"/>
      </w:pPr>
      <w:bookmarkStart w:id="25" w:name="_Toc488859851"/>
      <w:r>
        <w:lastRenderedPageBreak/>
        <w:t>publication of ato details by iala</w:t>
      </w:r>
      <w:bookmarkEnd w:id="25"/>
    </w:p>
    <w:p w14:paraId="6E25C144" w14:textId="2FCCDEE4" w:rsidR="00BA640F" w:rsidRPr="00AB78A3" w:rsidRDefault="00BA640F" w:rsidP="00DF58CA">
      <w:pPr>
        <w:pStyle w:val="BodyText"/>
        <w:jc w:val="both"/>
      </w:pPr>
      <w:r w:rsidRPr="00AB78A3">
        <w:rPr>
          <w:lang w:eastAsia="de-DE"/>
        </w:rPr>
        <w:t xml:space="preserve">On receipt of a validated copy of the Certificate of Accreditation and Certificate of Approval, IALA will display the name of the Member State, the name and details of the ATO and the list of approved courses on </w:t>
      </w:r>
      <w:r>
        <w:rPr>
          <w:lang w:eastAsia="de-DE"/>
        </w:rPr>
        <w:t xml:space="preserve">the Academy/Training page of </w:t>
      </w:r>
      <w:r w:rsidRPr="00AB78A3">
        <w:rPr>
          <w:lang w:eastAsia="de-DE"/>
        </w:rPr>
        <w:t xml:space="preserve">its website.  If the ATO can accept foreign </w:t>
      </w:r>
      <w:r w:rsidR="00C70849">
        <w:rPr>
          <w:lang w:eastAsia="de-DE"/>
        </w:rPr>
        <w:t>participant</w:t>
      </w:r>
      <w:r w:rsidRPr="00AB78A3">
        <w:rPr>
          <w:lang w:eastAsia="de-DE"/>
        </w:rPr>
        <w:t>s on specific courses, this will also be stated.  It will be for the relevant CA and ATO to determine the suitability of any foreign applicant.</w:t>
      </w:r>
    </w:p>
    <w:p w14:paraId="05163A16" w14:textId="03273A5A" w:rsidR="00AA3AD0" w:rsidRDefault="00BA640F" w:rsidP="00BA640F">
      <w:pPr>
        <w:pStyle w:val="Heading2"/>
        <w:rPr>
          <w:lang w:eastAsia="de-DE"/>
        </w:rPr>
      </w:pPr>
      <w:bookmarkStart w:id="26" w:name="_Toc488859852"/>
      <w:r>
        <w:rPr>
          <w:lang w:eastAsia="de-DE"/>
        </w:rPr>
        <w:t>period of validity of certificates of accreditation and approval</w:t>
      </w:r>
      <w:bookmarkEnd w:id="26"/>
    </w:p>
    <w:p w14:paraId="5022D669" w14:textId="7D5CEB86" w:rsidR="00DF58CA" w:rsidRPr="00AB78A3" w:rsidRDefault="00DF58CA" w:rsidP="00DF58CA">
      <w:pPr>
        <w:pStyle w:val="BodyText"/>
        <w:jc w:val="both"/>
        <w:rPr>
          <w:lang w:eastAsia="de-DE"/>
        </w:rPr>
      </w:pPr>
      <w:r w:rsidRPr="00AB78A3">
        <w:rPr>
          <w:lang w:eastAsia="de-DE"/>
        </w:rPr>
        <w:t xml:space="preserve">Each CA will determine the period of validity for the Certificate of Accreditation and the Certificate of Approval that it has issued. It is recommended that </w:t>
      </w:r>
      <w:r w:rsidR="00BA640F">
        <w:rPr>
          <w:lang w:eastAsia="de-DE"/>
        </w:rPr>
        <w:t xml:space="preserve">the period of </w:t>
      </w:r>
      <w:r w:rsidR="00BA640F" w:rsidRPr="00AB78A3">
        <w:rPr>
          <w:lang w:eastAsia="de-DE"/>
        </w:rPr>
        <w:t>validity</w:t>
      </w:r>
      <w:r w:rsidRPr="00AB78A3">
        <w:rPr>
          <w:lang w:eastAsia="de-DE"/>
        </w:rPr>
        <w:t xml:space="preserve"> </w:t>
      </w:r>
      <w:r w:rsidR="00BA640F">
        <w:rPr>
          <w:lang w:eastAsia="de-DE"/>
        </w:rPr>
        <w:t>should not exceed</w:t>
      </w:r>
      <w:r w:rsidRPr="00AB78A3">
        <w:rPr>
          <w:lang w:eastAsia="de-DE"/>
        </w:rPr>
        <w:t xml:space="preserve"> 5 years.  </w:t>
      </w:r>
      <w:r w:rsidR="00BA640F" w:rsidRPr="00AB78A3">
        <w:rPr>
          <w:lang w:eastAsia="de-DE"/>
        </w:rPr>
        <w:t>The CA may decide to conduct an interim audit of specific courses at appropriate intervals to ensure continuity of standards.</w:t>
      </w:r>
      <w:r w:rsidR="00BA640F">
        <w:rPr>
          <w:lang w:eastAsia="de-DE"/>
        </w:rPr>
        <w:t xml:space="preserve"> Such periodic audits may include Phases 2 and 3 audit activities specified in Annex B.</w:t>
      </w:r>
    </w:p>
    <w:p w14:paraId="4C0D90A6" w14:textId="4AFA1B64" w:rsidR="00DF58CA" w:rsidRPr="0040196C" w:rsidRDefault="00DF58CA" w:rsidP="0040196C">
      <w:pPr>
        <w:pStyle w:val="Heading1"/>
      </w:pPr>
      <w:bookmarkStart w:id="27" w:name="_Toc228011290"/>
      <w:bookmarkStart w:id="28" w:name="_Toc488859853"/>
      <w:r w:rsidRPr="0040196C">
        <w:t xml:space="preserve">procedures for </w:t>
      </w:r>
      <w:r w:rsidR="0040196C" w:rsidRPr="0040196C">
        <w:t xml:space="preserve">the Accreditation and Approval </w:t>
      </w:r>
      <w:r w:rsidRPr="0040196C">
        <w:t>process for AtoN Training</w:t>
      </w:r>
      <w:bookmarkEnd w:id="27"/>
      <w:bookmarkEnd w:id="28"/>
    </w:p>
    <w:p w14:paraId="4A3D9859" w14:textId="6248D57E" w:rsidR="002D6BD1" w:rsidRDefault="002D6BD1" w:rsidP="0040196C">
      <w:pPr>
        <w:pStyle w:val="BodyText"/>
      </w:pPr>
      <w:bookmarkStart w:id="29" w:name="_Toc228011291"/>
      <w:r>
        <w:t>A flow-chart for the initial accreditation process is at Figure 1 below</w:t>
      </w:r>
    </w:p>
    <w:p w14:paraId="1F331C8A" w14:textId="7FACA9BD" w:rsidR="002D6BD1" w:rsidRDefault="00BC466F" w:rsidP="002D6BD1">
      <w:pPr>
        <w:pStyle w:val="Heading2"/>
      </w:pPr>
      <w:bookmarkStart w:id="30" w:name="_Toc488859854"/>
      <w:r>
        <w:t xml:space="preserve">step 1 – the </w:t>
      </w:r>
      <w:r w:rsidR="002D6BD1">
        <w:t>to submits an accreditation request to the ca</w:t>
      </w:r>
      <w:bookmarkEnd w:id="30"/>
    </w:p>
    <w:bookmarkEnd w:id="29"/>
    <w:p w14:paraId="699D29F6" w14:textId="77777777" w:rsidR="002D6BD1" w:rsidRPr="00E071DB" w:rsidRDefault="002D6BD1" w:rsidP="002D6BD1">
      <w:pPr>
        <w:pStyle w:val="BodyText"/>
      </w:pPr>
      <w:r w:rsidRPr="00E071DB">
        <w:t>The training organisation needs to obtain the requirements from the Competent Authority.</w:t>
      </w:r>
    </w:p>
    <w:p w14:paraId="4D5FA4D3" w14:textId="49162502" w:rsidR="002D6BD1" w:rsidRPr="00E071DB" w:rsidRDefault="002D6BD1" w:rsidP="002D6BD1">
      <w:pPr>
        <w:pStyle w:val="BodyText"/>
      </w:pPr>
      <w:r w:rsidRPr="00E071DB">
        <w:t xml:space="preserve">The </w:t>
      </w:r>
      <w:r>
        <w:t>TO</w:t>
      </w:r>
      <w:r w:rsidRPr="00E071DB">
        <w:t xml:space="preserve"> should be familiar with the documentation relevant to </w:t>
      </w:r>
      <w:r>
        <w:t>its</w:t>
      </w:r>
      <w:r w:rsidRPr="00E071DB">
        <w:t xml:space="preserve"> own TMS as well as </w:t>
      </w:r>
      <w:r>
        <w:t>IALA guidance on AtoN training</w:t>
      </w:r>
      <w:r w:rsidRPr="00E071DB">
        <w:t xml:space="preserve"> which can be </w:t>
      </w:r>
      <w:r>
        <w:t>downloaded free of charge from</w:t>
      </w:r>
      <w:r w:rsidRPr="00E071DB">
        <w:t xml:space="preserve"> the IALA website</w:t>
      </w:r>
      <w:r w:rsidR="00356EC6">
        <w:rPr>
          <w:rStyle w:val="FootnoteReference"/>
        </w:rPr>
        <w:footnoteReference w:id="5"/>
      </w:r>
      <w:r w:rsidRPr="00E071DB">
        <w:t>.</w:t>
      </w:r>
    </w:p>
    <w:p w14:paraId="0029BD34" w14:textId="7CF48257" w:rsidR="002D6BD1" w:rsidRPr="00AB78A3" w:rsidRDefault="002D6BD1" w:rsidP="002D6BD1">
      <w:pPr>
        <w:pStyle w:val="BodyText"/>
      </w:pPr>
      <w:r w:rsidRPr="00E071DB">
        <w:t>Prior to submission of an accreditation request</w:t>
      </w:r>
      <w:r w:rsidR="003E48B3">
        <w:t xml:space="preserve"> to the CA</w:t>
      </w:r>
      <w:r w:rsidRPr="00E071DB">
        <w:t xml:space="preserve">, it is recommended that the </w:t>
      </w:r>
      <w:r>
        <w:t>TO</w:t>
      </w:r>
      <w:r w:rsidRPr="00E071DB">
        <w:t xml:space="preserve"> carries out </w:t>
      </w:r>
      <w:r>
        <w:t>its</w:t>
      </w:r>
      <w:r w:rsidRPr="00E071DB">
        <w:t xml:space="preserve"> own internal check</w:t>
      </w:r>
      <w:r>
        <w:t>s</w:t>
      </w:r>
      <w:r w:rsidRPr="00E071DB">
        <w:t xml:space="preserve"> using the pre-audit questionnaire </w:t>
      </w:r>
      <w:r>
        <w:t>shown at Annex A.</w:t>
      </w:r>
    </w:p>
    <w:p w14:paraId="07AF0228" w14:textId="01D52808" w:rsidR="00DF58CA" w:rsidRPr="00AB78A3" w:rsidRDefault="00DF58CA" w:rsidP="003E48B3">
      <w:pPr>
        <w:pStyle w:val="BodyText"/>
      </w:pPr>
      <w:r w:rsidRPr="00AB78A3">
        <w:t xml:space="preserve">The CA </w:t>
      </w:r>
      <w:r w:rsidR="003E48B3">
        <w:t>should</w:t>
      </w:r>
      <w:r w:rsidRPr="00AB78A3">
        <w:t xml:space="preserve"> inform IALA </w:t>
      </w:r>
      <w:r w:rsidR="003E48B3">
        <w:t xml:space="preserve">by letter </w:t>
      </w:r>
      <w:r w:rsidR="00BC466F">
        <w:t xml:space="preserve">shortly after </w:t>
      </w:r>
      <w:r w:rsidRPr="00AB78A3">
        <w:t xml:space="preserve">the </w:t>
      </w:r>
      <w:r w:rsidR="00BC466F">
        <w:t>accreditation application</w:t>
      </w:r>
      <w:r w:rsidRPr="00AB78A3">
        <w:t xml:space="preserve"> by the TO </w:t>
      </w:r>
      <w:r w:rsidR="00BC466F">
        <w:t xml:space="preserve">has been received </w:t>
      </w:r>
      <w:r w:rsidRPr="00AB78A3">
        <w:t>and request assistance if required</w:t>
      </w:r>
      <w:r w:rsidR="003E48B3">
        <w:t xml:space="preserve"> (see 2.6 above)</w:t>
      </w:r>
      <w:r w:rsidRPr="00AB78A3">
        <w:t>.</w:t>
      </w:r>
    </w:p>
    <w:p w14:paraId="5FF27D3D" w14:textId="11FBF850" w:rsidR="00DF58CA" w:rsidRPr="00AB78A3" w:rsidRDefault="00BC466F" w:rsidP="00BC466F">
      <w:pPr>
        <w:pStyle w:val="Heading2"/>
      </w:pPr>
      <w:bookmarkStart w:id="34" w:name="_Toc488859855"/>
      <w:r>
        <w:t>step 2 – the to submits a completed pre-audit questionnaire to the CA</w:t>
      </w:r>
      <w:bookmarkEnd w:id="34"/>
    </w:p>
    <w:p w14:paraId="3BD549D9" w14:textId="68CE5CE4" w:rsidR="00A805BE" w:rsidRPr="00E071DB" w:rsidRDefault="00DF58CA" w:rsidP="00A805BE">
      <w:pPr>
        <w:pStyle w:val="BodyText"/>
      </w:pPr>
      <w:r w:rsidRPr="00AB78A3">
        <w:t xml:space="preserve">The TO submits a completed pre-audit questionnaire </w:t>
      </w:r>
      <w:r w:rsidR="00A805BE" w:rsidRPr="00E071DB">
        <w:t xml:space="preserve">and supporting documentation </w:t>
      </w:r>
      <w:r w:rsidR="00A805BE">
        <w:t xml:space="preserve">to the CA </w:t>
      </w:r>
      <w:r w:rsidRPr="00AB78A3">
        <w:t>under a suitable covering letter.</w:t>
      </w:r>
      <w:r w:rsidR="00A805BE">
        <w:t xml:space="preserve"> </w:t>
      </w:r>
      <w:r w:rsidR="00A805BE" w:rsidRPr="00E071DB">
        <w:t xml:space="preserve">The </w:t>
      </w:r>
      <w:r w:rsidR="00A805BE">
        <w:t>TO</w:t>
      </w:r>
      <w:r w:rsidR="00A805BE" w:rsidRPr="00E071DB">
        <w:t xml:space="preserve"> should ensure that the</w:t>
      </w:r>
      <w:r w:rsidR="00A805BE">
        <w:t>se documents</w:t>
      </w:r>
      <w:r w:rsidR="00A805BE" w:rsidRPr="00E071DB">
        <w:t xml:space="preserve"> are submitted in sufficient time to allow the C</w:t>
      </w:r>
      <w:r w:rsidR="00A805BE">
        <w:t>A</w:t>
      </w:r>
      <w:r w:rsidR="00A805BE" w:rsidRPr="00E071DB">
        <w:t xml:space="preserve"> to assess properly the submission.</w:t>
      </w:r>
    </w:p>
    <w:p w14:paraId="57A9F74C" w14:textId="17BFB566" w:rsidR="00DF58CA" w:rsidRPr="00AB78A3" w:rsidRDefault="00A805BE" w:rsidP="00A805BE">
      <w:pPr>
        <w:pStyle w:val="BodyText"/>
        <w:jc w:val="both"/>
      </w:pPr>
      <w:r w:rsidRPr="00E071DB">
        <w:t xml:space="preserve">The CA evaluates the questionnaire and supporting documentation to ensure compatibility with IALA </w:t>
      </w:r>
      <w:r>
        <w:t xml:space="preserve">Recommendation </w:t>
      </w:r>
      <w:r w:rsidR="00EC01AA">
        <w:t>R0141</w:t>
      </w:r>
      <w:r w:rsidRPr="00E071DB">
        <w:t xml:space="preserve"> </w:t>
      </w:r>
      <w:r>
        <w:t xml:space="preserve">and Model course(s) </w:t>
      </w:r>
      <w:del w:id="35" w:author="Seamus Doyle" w:date="2017-07-28T10:03:00Z">
        <w:r w:rsidDel="0013052C">
          <w:delText>E-141/1</w:delText>
        </w:r>
      </w:del>
      <w:ins w:id="36" w:author="Seamus Doyle" w:date="2017-07-28T10:03:00Z">
        <w:r w:rsidR="0013052C">
          <w:t>L1.1</w:t>
        </w:r>
      </w:ins>
      <w:r>
        <w:t xml:space="preserve"> and/or IALA WWA.L2.0, s</w:t>
      </w:r>
      <w:r w:rsidR="00DF58CA" w:rsidRPr="00AB78A3">
        <w:t>eeking IALA WWA assistance if required.</w:t>
      </w:r>
    </w:p>
    <w:p w14:paraId="2E80F65A" w14:textId="0E0A7F46" w:rsidR="00DF58CA" w:rsidRPr="00AB78A3" w:rsidRDefault="00DF58CA" w:rsidP="00A805BE">
      <w:pPr>
        <w:pStyle w:val="BodyText"/>
      </w:pPr>
      <w:r w:rsidRPr="00AB78A3">
        <w:t xml:space="preserve">If the CA is satisfied with the evaluation, it will </w:t>
      </w:r>
      <w:r w:rsidR="00A805BE">
        <w:t xml:space="preserve">set a mutually convenient date for the initial </w:t>
      </w:r>
      <w:r w:rsidRPr="00AB78A3">
        <w:t>audit visit.</w:t>
      </w:r>
    </w:p>
    <w:p w14:paraId="2477A913" w14:textId="3D77E16E" w:rsidR="00DF58CA" w:rsidRDefault="00A805BE" w:rsidP="00A805BE">
      <w:pPr>
        <w:pStyle w:val="BodyText"/>
      </w:pPr>
      <w:r>
        <w:t xml:space="preserve">If the CA is not satisfied, </w:t>
      </w:r>
      <w:r w:rsidR="00DF58CA" w:rsidRPr="00AB78A3">
        <w:t>it will inform the TO so that corrective action can be taken before resubmission.</w:t>
      </w:r>
    </w:p>
    <w:p w14:paraId="0A3F112E" w14:textId="026BA31E" w:rsidR="00A805BE" w:rsidRPr="00AB78A3" w:rsidRDefault="00A805BE" w:rsidP="00A805BE">
      <w:pPr>
        <w:pStyle w:val="Heading2"/>
      </w:pPr>
      <w:bookmarkStart w:id="37" w:name="_Toc488859856"/>
      <w:r>
        <w:t>step 3 – initial audit procedure</w:t>
      </w:r>
      <w:bookmarkEnd w:id="37"/>
    </w:p>
    <w:p w14:paraId="51DDDB40" w14:textId="1DC3855D" w:rsidR="00DF58CA" w:rsidRPr="00AB78A3" w:rsidRDefault="00DF58CA" w:rsidP="00A805BE">
      <w:pPr>
        <w:pStyle w:val="BodyText"/>
      </w:pPr>
      <w:r w:rsidRPr="00AB78A3">
        <w:t xml:space="preserve">The CA conducts the </w:t>
      </w:r>
      <w:r w:rsidR="00A805BE">
        <w:t>initial</w:t>
      </w:r>
      <w:r w:rsidRPr="00AB78A3">
        <w:t xml:space="preserve"> audit</w:t>
      </w:r>
      <w:r w:rsidR="00A805BE">
        <w:t xml:space="preserve"> based on the procedure set out in Annex B</w:t>
      </w:r>
      <w:r w:rsidRPr="00AB78A3">
        <w:t>, with IALA WWA assistance if required.</w:t>
      </w:r>
    </w:p>
    <w:p w14:paraId="47311A17" w14:textId="47EAA5EA" w:rsidR="00DF58CA" w:rsidRPr="00AB78A3" w:rsidRDefault="00DF58CA" w:rsidP="00A805BE">
      <w:pPr>
        <w:pStyle w:val="BodyText"/>
      </w:pPr>
      <w:r w:rsidRPr="00AB78A3">
        <w:t>If the CA is satisfied with the audit, it will prepare a Certificate of Accreditation</w:t>
      </w:r>
      <w:r w:rsidR="00A805BE">
        <w:t xml:space="preserve"> for AtoN training</w:t>
      </w:r>
      <w:r w:rsidR="000F55ED">
        <w:t xml:space="preserve"> (Annex E)</w:t>
      </w:r>
      <w:r w:rsidRPr="00AB78A3">
        <w:t>.</w:t>
      </w:r>
    </w:p>
    <w:p w14:paraId="41C2B727" w14:textId="2108493E" w:rsidR="00DF58CA" w:rsidRPr="00AB78A3" w:rsidRDefault="00DF58CA" w:rsidP="00A805BE">
      <w:pPr>
        <w:pStyle w:val="BodyText"/>
      </w:pPr>
      <w:r w:rsidRPr="00AB78A3">
        <w:t>If the CA is not satisfied</w:t>
      </w:r>
      <w:r w:rsidR="000F55ED">
        <w:t>,</w:t>
      </w:r>
      <w:r w:rsidRPr="00AB78A3">
        <w:t xml:space="preserve"> it will identify shortcomings so that the TO can take appropriate corrective action before resubmission.</w:t>
      </w:r>
    </w:p>
    <w:p w14:paraId="65F921FE" w14:textId="7C20ADF5" w:rsidR="00DF58CA" w:rsidRPr="00AB78A3" w:rsidRDefault="00A805BE" w:rsidP="00A805BE">
      <w:pPr>
        <w:pStyle w:val="Heading2"/>
      </w:pPr>
      <w:bookmarkStart w:id="38" w:name="_Toc488859857"/>
      <w:r>
        <w:t>step 4 – ca issues certificate of accreditation</w:t>
      </w:r>
      <w:bookmarkEnd w:id="38"/>
    </w:p>
    <w:p w14:paraId="2199EA69" w14:textId="0FFA488E" w:rsidR="00DF58CA" w:rsidRPr="00AB78A3" w:rsidRDefault="00DF58CA" w:rsidP="00A805BE">
      <w:pPr>
        <w:pStyle w:val="BodyText"/>
      </w:pPr>
      <w:r w:rsidRPr="00AB78A3">
        <w:t xml:space="preserve">The CA issues a Certificate of Accreditation based on the proposed format shown at Annex </w:t>
      </w:r>
      <w:r w:rsidR="007430FA">
        <w:t>E</w:t>
      </w:r>
      <w:r w:rsidRPr="00AB78A3">
        <w:t>. The actual format of this certificate will remain at the complete discretion of the CA.</w:t>
      </w:r>
    </w:p>
    <w:p w14:paraId="28C28F85" w14:textId="1B949D37" w:rsidR="00DF58CA" w:rsidRPr="00AB78A3" w:rsidRDefault="007430FA" w:rsidP="0040196C">
      <w:pPr>
        <w:pStyle w:val="BodyText"/>
      </w:pPr>
      <w:r>
        <w:lastRenderedPageBreak/>
        <w:t xml:space="preserve">A copy of the interim or final certificate of accreditation should be sent to IALA under a suitable covering letter. </w:t>
      </w:r>
    </w:p>
    <w:p w14:paraId="323AEE07" w14:textId="5B2229C5" w:rsidR="007430FA" w:rsidRDefault="007430FA" w:rsidP="007430FA">
      <w:pPr>
        <w:pStyle w:val="Heading2"/>
      </w:pPr>
      <w:bookmarkStart w:id="39" w:name="_Toc488859858"/>
      <w:r>
        <w:t>step 5 – the ca issues certificate(s) of approval</w:t>
      </w:r>
      <w:bookmarkEnd w:id="39"/>
    </w:p>
    <w:p w14:paraId="669086F3" w14:textId="0423FB58" w:rsidR="007430FA" w:rsidRPr="00E071DB" w:rsidRDefault="007430FA" w:rsidP="007430FA">
      <w:pPr>
        <w:pStyle w:val="BodyText"/>
      </w:pPr>
      <w:r>
        <w:t>The CA issues a certificate of a</w:t>
      </w:r>
      <w:r w:rsidR="00DF58CA" w:rsidRPr="00AB78A3">
        <w:t xml:space="preserve">pproval listing the specific courses that have been approved based on the format shown at Annex </w:t>
      </w:r>
      <w:r>
        <w:t>F</w:t>
      </w:r>
      <w:r w:rsidR="00DF58CA" w:rsidRPr="00AB78A3">
        <w:t>.  The actual format of this certificate will remain at the complete discretion of the CA</w:t>
      </w:r>
      <w:r>
        <w:t xml:space="preserve">. </w:t>
      </w:r>
      <w:r w:rsidRPr="00E071DB">
        <w:t>I</w:t>
      </w:r>
      <w:r>
        <w:t>f the CA is an IALA member, the certificate(s)</w:t>
      </w:r>
      <w:r w:rsidRPr="00E071DB">
        <w:t xml:space="preserve"> should </w:t>
      </w:r>
      <w:r>
        <w:t xml:space="preserve">ideally include </w:t>
      </w:r>
      <w:r w:rsidRPr="00E071DB">
        <w:t xml:space="preserve">the logos of both the </w:t>
      </w:r>
      <w:r>
        <w:t xml:space="preserve">CA </w:t>
      </w:r>
      <w:r w:rsidRPr="00E071DB">
        <w:t>and IALA.</w:t>
      </w:r>
    </w:p>
    <w:p w14:paraId="34A77978" w14:textId="449EDBE1" w:rsidR="007430FA" w:rsidRPr="00E071DB" w:rsidRDefault="007430FA" w:rsidP="00DB5CF5">
      <w:pPr>
        <w:pStyle w:val="BodyText"/>
        <w:jc w:val="both"/>
      </w:pPr>
      <w:r w:rsidRPr="00E071DB">
        <w:t>The Competent Authority should send a copy of the approval certificate(s) to IALA</w:t>
      </w:r>
      <w:r w:rsidR="00DB5CF5">
        <w:t xml:space="preserve"> under a suitable covering letter</w:t>
      </w:r>
      <w:r w:rsidRPr="00E071DB">
        <w:t>.</w:t>
      </w:r>
      <w:r w:rsidR="00DB5CF5" w:rsidRPr="00DB5CF5">
        <w:t xml:space="preserve"> </w:t>
      </w:r>
      <w:r w:rsidR="00DB5CF5" w:rsidRPr="00AB78A3">
        <w:t>Subject to the approval of the Member State in question, IALA will display the information on its website</w:t>
      </w:r>
      <w:r w:rsidR="00DB5CF5">
        <w:t xml:space="preserve"> (see 2.8 above)</w:t>
      </w:r>
      <w:r w:rsidR="00DB5CF5" w:rsidRPr="00AB78A3">
        <w:t>.</w:t>
      </w:r>
    </w:p>
    <w:p w14:paraId="17EBB1B6" w14:textId="209E06AB" w:rsidR="007430FA" w:rsidRPr="00E071DB" w:rsidRDefault="007430FA" w:rsidP="007430FA">
      <w:pPr>
        <w:pStyle w:val="BodyText"/>
      </w:pPr>
      <w:r w:rsidRPr="00E071DB">
        <w:t xml:space="preserve">A sample of the periodic and additional audit certificate is also shown </w:t>
      </w:r>
      <w:r w:rsidR="00DB5CF5">
        <w:t>at</w:t>
      </w:r>
      <w:r w:rsidRPr="00E071DB">
        <w:t xml:space="preserve"> </w:t>
      </w:r>
      <w:r w:rsidRPr="00E94132">
        <w:fldChar w:fldCharType="begin"/>
      </w:r>
      <w:r w:rsidRPr="00E94132">
        <w:instrText xml:space="preserve"> REF _Ref306777155 \r \h </w:instrText>
      </w:r>
      <w:r>
        <w:instrText xml:space="preserve"> \* MERGEFORMAT </w:instrText>
      </w:r>
      <w:r w:rsidRPr="00E94132">
        <w:fldChar w:fldCharType="separate"/>
      </w:r>
      <w:r w:rsidR="00580523">
        <w:t>ANNEX F</w:t>
      </w:r>
      <w:r w:rsidRPr="00E94132">
        <w:fldChar w:fldCharType="end"/>
      </w:r>
      <w:r w:rsidRPr="00E071DB">
        <w:t>.</w:t>
      </w:r>
    </w:p>
    <w:p w14:paraId="62D9B6BC" w14:textId="44B8B546" w:rsidR="00DF58CA" w:rsidRPr="00AB78A3" w:rsidRDefault="002A3BDC" w:rsidP="002A3BDC">
      <w:pPr>
        <w:pStyle w:val="Figurecaption"/>
        <w:jc w:val="center"/>
        <w:rPr>
          <w:lang w:eastAsia="de-DE"/>
        </w:rPr>
      </w:pPr>
      <w:bookmarkStart w:id="40" w:name="_Toc479250434"/>
      <w:r>
        <w:rPr>
          <w:lang w:eastAsia="de-DE"/>
        </w:rPr>
        <w:t>Accreditation and Approval Process</w:t>
      </w:r>
      <w:bookmarkEnd w:id="40"/>
    </w:p>
    <w:p w14:paraId="3413CE67" w14:textId="77777777" w:rsidR="00DF58CA" w:rsidRPr="00AB78A3" w:rsidRDefault="00DF58CA" w:rsidP="00DF58CA">
      <w:pPr>
        <w:jc w:val="both"/>
        <w:rPr>
          <w:b/>
          <w:lang w:eastAsia="de-DE"/>
        </w:rPr>
      </w:pPr>
      <w:r w:rsidRPr="00AB78A3">
        <w:rPr>
          <w:noProof/>
          <w:lang w:val="en-IE" w:eastAsia="en-IE"/>
        </w:rPr>
        <mc:AlternateContent>
          <mc:Choice Requires="wps">
            <w:drawing>
              <wp:anchor distT="0" distB="0" distL="114300" distR="114300" simplePos="0" relativeHeight="251665408" behindDoc="0" locked="0" layoutInCell="1" allowOverlap="1" wp14:anchorId="79DAC173" wp14:editId="583C5588">
                <wp:simplePos x="0" y="0"/>
                <wp:positionH relativeFrom="column">
                  <wp:posOffset>2547620</wp:posOffset>
                </wp:positionH>
                <wp:positionV relativeFrom="paragraph">
                  <wp:posOffset>38100</wp:posOffset>
                </wp:positionV>
                <wp:extent cx="1038225" cy="381000"/>
                <wp:effectExtent l="0" t="0" r="28575"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81000"/>
                        </a:xfrm>
                        <a:prstGeom prst="rect">
                          <a:avLst/>
                        </a:prstGeom>
                        <a:solidFill>
                          <a:srgbClr val="FFFFFF"/>
                        </a:solidFill>
                        <a:ln w="9525">
                          <a:solidFill>
                            <a:srgbClr val="000000"/>
                          </a:solidFill>
                          <a:miter lim="800000"/>
                          <a:headEnd/>
                          <a:tailEnd/>
                        </a:ln>
                      </wps:spPr>
                      <wps:txbx>
                        <w:txbxContent>
                          <w:p w14:paraId="0014D38C" w14:textId="77777777" w:rsidR="00EC01AA" w:rsidRDefault="00EC01AA" w:rsidP="00DF58CA">
                            <w:r>
                              <w:t>TO conduct internal audit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DAC173" id="_x0000_t202" coordsize="21600,21600" o:spt="202" path="m,l,21600r21600,l21600,xe">
                <v:stroke joinstyle="miter"/>
                <v:path gradientshapeok="t" o:connecttype="rect"/>
              </v:shapetype>
              <v:shape id="Text Box 2" o:spid="_x0000_s1026" type="#_x0000_t202" style="position:absolute;left:0;text-align:left;margin-left:200.6pt;margin-top:3pt;width:81.7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">
                <v:textbox>
                  <w:txbxContent>
                    <w:p w14:paraId="0014D38C" w14:textId="77777777" w:rsidR="00EC01AA" w:rsidRDefault="00EC01AA" w:rsidP="00DF58CA">
                      <w:r>
                        <w:t>TO conduct internal audit</w:t>
                      </w:r>
                    </w:p>
                  </w:txbxContent>
                </v:textbox>
              </v:shape>
            </w:pict>
          </mc:Fallback>
        </mc:AlternateContent>
      </w:r>
      <w:r w:rsidRPr="00AB78A3">
        <w:rPr>
          <w:b/>
          <w:noProof/>
          <w:lang w:val="en-IE" w:eastAsia="en-IE"/>
        </w:rPr>
        <mc:AlternateContent>
          <mc:Choice Requires="wps">
            <w:drawing>
              <wp:anchor distT="0" distB="0" distL="114300" distR="114300" simplePos="0" relativeHeight="251663360" behindDoc="0" locked="0" layoutInCell="1" allowOverlap="1" wp14:anchorId="1DAA2CE2" wp14:editId="248891DA">
                <wp:simplePos x="0" y="0"/>
                <wp:positionH relativeFrom="column">
                  <wp:posOffset>550545</wp:posOffset>
                </wp:positionH>
                <wp:positionV relativeFrom="paragraph">
                  <wp:posOffset>47625</wp:posOffset>
                </wp:positionV>
                <wp:extent cx="1228725" cy="260985"/>
                <wp:effectExtent l="0" t="0" r="28575" b="2476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260985"/>
                        </a:xfrm>
                        <a:prstGeom prst="rect">
                          <a:avLst/>
                        </a:prstGeom>
                        <a:solidFill>
                          <a:srgbClr val="FFFFFF"/>
                        </a:solidFill>
                        <a:ln w="9525">
                          <a:solidFill>
                            <a:srgbClr val="000000"/>
                          </a:solidFill>
                          <a:miter lim="800000"/>
                          <a:headEnd/>
                          <a:tailEnd/>
                        </a:ln>
                      </wps:spPr>
                      <wps:txbx>
                        <w:txbxContent>
                          <w:p w14:paraId="5222833C" w14:textId="77777777" w:rsidR="00EC01AA" w:rsidRDefault="00EC01AA" w:rsidP="00DF58CA">
                            <w:r>
                              <w:t>CA requirement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AA2CE2" id="_x0000_s1027" type="#_x0000_t202" style="position:absolute;left:0;text-align:left;margin-left:43.35pt;margin-top:3.75pt;width:96.75pt;height:2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">
                <v:textbox style="mso-fit-shape-to-text:t">
                  <w:txbxContent>
                    <w:p w14:paraId="5222833C" w14:textId="77777777" w:rsidR="00EC01AA" w:rsidRDefault="00EC01AA" w:rsidP="00DF58CA">
                      <w:r>
                        <w:t>CA requirement</w:t>
                      </w:r>
                    </w:p>
                  </w:txbxContent>
                </v:textbox>
              </v:shape>
            </w:pict>
          </mc:Fallback>
        </mc:AlternateContent>
      </w:r>
    </w:p>
    <w:p w14:paraId="76E214C4" w14:textId="3FA08254" w:rsidR="00DF58CA" w:rsidRPr="00AB78A3" w:rsidRDefault="005711C8" w:rsidP="00DF58CA">
      <w:pPr>
        <w:jc w:val="both"/>
        <w:rPr>
          <w:lang w:eastAsia="de-DE"/>
        </w:rPr>
      </w:pPr>
      <w:r w:rsidRPr="00AB78A3">
        <w:rPr>
          <w:noProof/>
          <w:lang w:val="en-IE" w:eastAsia="en-IE"/>
        </w:rPr>
        <mc:AlternateContent>
          <mc:Choice Requires="wps">
            <w:drawing>
              <wp:anchor distT="0" distB="0" distL="114300" distR="114300" simplePos="0" relativeHeight="251671552" behindDoc="0" locked="0" layoutInCell="1" allowOverlap="1" wp14:anchorId="7A5D5B33" wp14:editId="21015628">
                <wp:simplePos x="0" y="0"/>
                <wp:positionH relativeFrom="column">
                  <wp:posOffset>3861435</wp:posOffset>
                </wp:positionH>
                <wp:positionV relativeFrom="paragraph">
                  <wp:posOffset>413385</wp:posOffset>
                </wp:positionV>
                <wp:extent cx="266700" cy="276225"/>
                <wp:effectExtent l="0" t="0" r="0" b="571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76225"/>
                        </a:xfrm>
                        <a:prstGeom prst="rect">
                          <a:avLst/>
                        </a:prstGeom>
                        <a:solidFill>
                          <a:srgbClr val="FFFFFF"/>
                        </a:solidFill>
                        <a:ln w="9525">
                          <a:noFill/>
                          <a:miter lim="800000"/>
                          <a:headEnd/>
                          <a:tailEnd/>
                        </a:ln>
                      </wps:spPr>
                      <wps:txbx>
                        <w:txbxContent>
                          <w:p w14:paraId="139753C9" w14:textId="77777777" w:rsidR="00EC01AA" w:rsidRDefault="00EC01AA" w:rsidP="00DF58CA">
                            <w:r>
                              <w:rPr>
                                <w:noProof/>
                                <w:lang w:val="en-IE" w:eastAsia="en-IE"/>
                              </w:rPr>
                              <w:drawing>
                                <wp:inline distT="0" distB="0" distL="0" distR="0" wp14:anchorId="5D97DBCC" wp14:editId="25D80285">
                                  <wp:extent cx="76200" cy="15240"/>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5240"/>
                                          </a:xfrm>
                                          <a:prstGeom prst="rect">
                                            <a:avLst/>
                                          </a:prstGeom>
                                          <a:noFill/>
                                          <a:ln>
                                            <a:noFill/>
                                          </a:ln>
                                        </pic:spPr>
                                      </pic:pic>
                                    </a:graphicData>
                                  </a:graphic>
                                </wp:inline>
                              </w:drawing>
                            </w:r>
                            <w:r>
                              <w:rPr>
                                <w:noProof/>
                                <w:lang w:val="en-IE" w:eastAsia="en-IE"/>
                              </w:rPr>
                              <w:drawing>
                                <wp:inline distT="0" distB="0" distL="0" distR="0" wp14:anchorId="6AE560E3" wp14:editId="7CC2C39F">
                                  <wp:extent cx="74930" cy="681"/>
                                  <wp:effectExtent l="0" t="0" r="0"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5D5B33" id="_x0000_s1028" type="#_x0000_t202" style="position:absolute;left:0;text-align:left;margin-left:304.05pt;margin-top:32.55pt;width:21pt;height:21.7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" stroked="f">
                <v:textbox style="mso-fit-shape-to-text:t">
                  <w:txbxContent>
                    <w:p w14:paraId="139753C9" w14:textId="77777777" w:rsidR="00EC01AA" w:rsidRDefault="00EC01AA" w:rsidP="00DF58CA">
                      <w:r>
                        <w:rPr>
                          <w:noProof/>
                          <w:lang w:val="en-IE" w:eastAsia="en-IE"/>
                        </w:rPr>
                        <w:drawing>
                          <wp:inline distT="0" distB="0" distL="0" distR="0" wp14:anchorId="5D97DBCC" wp14:editId="25D80285">
                            <wp:extent cx="76200" cy="15240"/>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5240"/>
                                    </a:xfrm>
                                    <a:prstGeom prst="rect">
                                      <a:avLst/>
                                    </a:prstGeom>
                                    <a:noFill/>
                                    <a:ln>
                                      <a:noFill/>
                                    </a:ln>
                                  </pic:spPr>
                                </pic:pic>
                              </a:graphicData>
                            </a:graphic>
                          </wp:inline>
                        </w:drawing>
                      </w:r>
                      <w:r>
                        <w:rPr>
                          <w:noProof/>
                          <w:lang w:val="en-IE" w:eastAsia="en-IE"/>
                        </w:rPr>
                        <w:drawing>
                          <wp:inline distT="0" distB="0" distL="0" distR="0" wp14:anchorId="6AE560E3" wp14:editId="7CC2C39F">
                            <wp:extent cx="74930" cy="681"/>
                            <wp:effectExtent l="0" t="0" r="0"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v:textbox>
              </v:shape>
            </w:pict>
          </mc:Fallback>
        </mc:AlternateContent>
      </w:r>
      <w:r w:rsidRPr="00AB78A3">
        <w:rPr>
          <w:noProof/>
          <w:lang w:val="en-IE" w:eastAsia="en-IE"/>
        </w:rPr>
        <mc:AlternateContent>
          <mc:Choice Requires="wps">
            <w:drawing>
              <wp:anchor distT="0" distB="0" distL="114300" distR="114300" simplePos="0" relativeHeight="251674624" behindDoc="0" locked="0" layoutInCell="1" allowOverlap="1" wp14:anchorId="7C85A0DB" wp14:editId="36A730D6">
                <wp:simplePos x="0" y="0"/>
                <wp:positionH relativeFrom="column">
                  <wp:posOffset>1751330</wp:posOffset>
                </wp:positionH>
                <wp:positionV relativeFrom="paragraph">
                  <wp:posOffset>363855</wp:posOffset>
                </wp:positionV>
                <wp:extent cx="281940" cy="544830"/>
                <wp:effectExtent l="0" t="0" r="3810" b="762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 cy="544830"/>
                        </a:xfrm>
                        <a:prstGeom prst="rect">
                          <a:avLst/>
                        </a:prstGeom>
                        <a:solidFill>
                          <a:srgbClr val="FFFFFF"/>
                        </a:solidFill>
                        <a:ln w="9525">
                          <a:noFill/>
                          <a:miter lim="800000"/>
                          <a:headEnd/>
                          <a:tailEnd/>
                        </a:ln>
                      </wps:spPr>
                      <wps:txbx>
                        <w:txbxContent>
                          <w:p w14:paraId="64159F9F" w14:textId="77777777" w:rsidR="00EC01AA" w:rsidRDefault="00EC01AA" w:rsidP="00DF58CA">
                            <w:r>
                              <w:rPr>
                                <w:noProof/>
                                <w:lang w:val="en-IE" w:eastAsia="en-IE"/>
                              </w:rPr>
                              <w:drawing>
                                <wp:inline distT="0" distB="0" distL="0" distR="0" wp14:anchorId="1872B3BD" wp14:editId="03660725">
                                  <wp:extent cx="76200" cy="19050"/>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7C2CD3BB" wp14:editId="5EC39D1A">
                                  <wp:extent cx="74930" cy="11921"/>
                                  <wp:effectExtent l="0" t="0" r="0"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85A0DB" id="_x0000_s1029" type="#_x0000_t202" style="position:absolute;left:0;text-align:left;margin-left:137.9pt;margin-top:28.65pt;width:22.2pt;height:42.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" stroked="f">
                <v:textbox>
                  <w:txbxContent>
                    <w:p w14:paraId="64159F9F" w14:textId="77777777" w:rsidR="00EC01AA" w:rsidRDefault="00EC01AA" w:rsidP="00DF58CA">
                      <w:r>
                        <w:rPr>
                          <w:noProof/>
                          <w:lang w:val="en-IE" w:eastAsia="en-IE"/>
                        </w:rPr>
                        <w:drawing>
                          <wp:inline distT="0" distB="0" distL="0" distR="0" wp14:anchorId="1872B3BD" wp14:editId="03660725">
                            <wp:extent cx="76200" cy="19050"/>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7C2CD3BB" wp14:editId="5EC39D1A">
                            <wp:extent cx="74930" cy="11921"/>
                            <wp:effectExtent l="0" t="0" r="0"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Pr="00AB78A3">
        <w:rPr>
          <w:noProof/>
          <w:lang w:val="en-IE" w:eastAsia="en-IE"/>
        </w:rPr>
        <mc:AlternateContent>
          <mc:Choice Requires="wps">
            <w:drawing>
              <wp:anchor distT="0" distB="0" distL="114300" distR="114300" simplePos="0" relativeHeight="251703296" behindDoc="0" locked="0" layoutInCell="1" allowOverlap="1" wp14:anchorId="39CF7277" wp14:editId="1FD624AE">
                <wp:simplePos x="0" y="0"/>
                <wp:positionH relativeFrom="column">
                  <wp:posOffset>1972310</wp:posOffset>
                </wp:positionH>
                <wp:positionV relativeFrom="paragraph">
                  <wp:posOffset>4890135</wp:posOffset>
                </wp:positionV>
                <wp:extent cx="327660" cy="407670"/>
                <wp:effectExtent l="0" t="0" r="0" b="0"/>
                <wp:wrapNone/>
                <wp:docPr id="3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407670"/>
                        </a:xfrm>
                        <a:prstGeom prst="rect">
                          <a:avLst/>
                        </a:prstGeom>
                        <a:solidFill>
                          <a:srgbClr val="FFFFFF"/>
                        </a:solidFill>
                        <a:ln w="9525">
                          <a:noFill/>
                          <a:miter lim="800000"/>
                          <a:headEnd/>
                          <a:tailEnd/>
                        </a:ln>
                      </wps:spPr>
                      <wps:txbx>
                        <w:txbxContent>
                          <w:p w14:paraId="50181E8B" w14:textId="77777777" w:rsidR="00EC01AA" w:rsidRDefault="00EC01AA" w:rsidP="00DF58CA">
                            <w:r>
                              <w:rPr>
                                <w:noProof/>
                                <w:lang w:val="en-IE" w:eastAsia="en-IE"/>
                              </w:rPr>
                              <w:drawing>
                                <wp:inline distT="0" distB="0" distL="0" distR="0" wp14:anchorId="0B676016" wp14:editId="17DDED68">
                                  <wp:extent cx="76200" cy="19050"/>
                                  <wp:effectExtent l="0" t="0" r="0"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37E97836" wp14:editId="12B589C2">
                                  <wp:extent cx="74930" cy="11921"/>
                                  <wp:effectExtent l="0" t="0" r="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CF7277" id="_x0000_s1030" type="#_x0000_t202" style="position:absolute;left:0;text-align:left;margin-left:155.3pt;margin-top:385.05pt;width:25.8pt;height:32.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" stroked="f">
                <v:textbox>
                  <w:txbxContent>
                    <w:p w14:paraId="50181E8B" w14:textId="77777777" w:rsidR="00EC01AA" w:rsidRDefault="00EC01AA" w:rsidP="00DF58CA">
                      <w:r>
                        <w:rPr>
                          <w:noProof/>
                          <w:lang w:val="en-IE" w:eastAsia="en-IE"/>
                        </w:rPr>
                        <w:drawing>
                          <wp:inline distT="0" distB="0" distL="0" distR="0" wp14:anchorId="0B676016" wp14:editId="17DDED68">
                            <wp:extent cx="76200" cy="19050"/>
                            <wp:effectExtent l="0" t="0" r="0"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37E97836" wp14:editId="12B589C2">
                            <wp:extent cx="74930" cy="11921"/>
                            <wp:effectExtent l="0" t="0" r="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Pr="00AB78A3">
        <w:rPr>
          <w:noProof/>
          <w:lang w:val="en-IE" w:eastAsia="en-IE"/>
        </w:rPr>
        <mc:AlternateContent>
          <mc:Choice Requires="wps">
            <w:drawing>
              <wp:anchor distT="0" distB="0" distL="114300" distR="114300" simplePos="0" relativeHeight="251698176" behindDoc="0" locked="0" layoutInCell="1" allowOverlap="1" wp14:anchorId="5DF29A6A" wp14:editId="04C6C4DE">
                <wp:simplePos x="0" y="0"/>
                <wp:positionH relativeFrom="column">
                  <wp:posOffset>3968750</wp:posOffset>
                </wp:positionH>
                <wp:positionV relativeFrom="paragraph">
                  <wp:posOffset>4874895</wp:posOffset>
                </wp:positionV>
                <wp:extent cx="266700" cy="510540"/>
                <wp:effectExtent l="0" t="0" r="0" b="3810"/>
                <wp:wrapNone/>
                <wp:docPr id="3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510540"/>
                        </a:xfrm>
                        <a:prstGeom prst="rect">
                          <a:avLst/>
                        </a:prstGeom>
                        <a:solidFill>
                          <a:srgbClr val="FFFFFF"/>
                        </a:solidFill>
                        <a:ln w="9525">
                          <a:noFill/>
                          <a:miter lim="800000"/>
                          <a:headEnd/>
                          <a:tailEnd/>
                        </a:ln>
                      </wps:spPr>
                      <wps:txbx>
                        <w:txbxContent>
                          <w:p w14:paraId="6C7AF7B1" w14:textId="77777777" w:rsidR="00EC01AA" w:rsidRDefault="00EC01AA" w:rsidP="00DF58CA">
                            <w:r>
                              <w:rPr>
                                <w:noProof/>
                                <w:lang w:val="en-IE" w:eastAsia="en-IE"/>
                              </w:rPr>
                              <w:drawing>
                                <wp:inline distT="0" distB="0" distL="0" distR="0" wp14:anchorId="11588571" wp14:editId="0C040271">
                                  <wp:extent cx="76200" cy="19050"/>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10DE59FB" wp14:editId="3D2EBD1D">
                                  <wp:extent cx="74930" cy="681"/>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F29A6A" id="_x0000_s1031" type="#_x0000_t202" style="position:absolute;left:0;text-align:left;margin-left:312.5pt;margin-top:383.85pt;width:21pt;height:40.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" stroked="f">
                <v:textbox>
                  <w:txbxContent>
                    <w:p w14:paraId="6C7AF7B1" w14:textId="77777777" w:rsidR="00EC01AA" w:rsidRDefault="00EC01AA" w:rsidP="00DF58CA">
                      <w:r>
                        <w:rPr>
                          <w:noProof/>
                          <w:lang w:val="en-IE" w:eastAsia="en-IE"/>
                        </w:rPr>
                        <w:drawing>
                          <wp:inline distT="0" distB="0" distL="0" distR="0" wp14:anchorId="11588571" wp14:editId="0C040271">
                            <wp:extent cx="76200" cy="19050"/>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10DE59FB" wp14:editId="3D2EBD1D">
                            <wp:extent cx="74930" cy="681"/>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v:textbox>
              </v:shape>
            </w:pict>
          </mc:Fallback>
        </mc:AlternateContent>
      </w:r>
      <w:r w:rsidRPr="00AB78A3">
        <w:rPr>
          <w:noProof/>
          <w:lang w:val="en-IE" w:eastAsia="en-IE"/>
        </w:rPr>
        <mc:AlternateContent>
          <mc:Choice Requires="wps">
            <w:drawing>
              <wp:anchor distT="0" distB="0" distL="114300" distR="114300" simplePos="0" relativeHeight="251692032" behindDoc="0" locked="0" layoutInCell="1" allowOverlap="1" wp14:anchorId="25FB0628" wp14:editId="3AD3E955">
                <wp:simplePos x="0" y="0"/>
                <wp:positionH relativeFrom="column">
                  <wp:posOffset>4198620</wp:posOffset>
                </wp:positionH>
                <wp:positionV relativeFrom="paragraph">
                  <wp:posOffset>3081020</wp:posOffset>
                </wp:positionV>
                <wp:extent cx="266700" cy="280670"/>
                <wp:effectExtent l="0" t="0" r="0" b="5080"/>
                <wp:wrapNone/>
                <wp:docPr id="3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80670"/>
                        </a:xfrm>
                        <a:prstGeom prst="rect">
                          <a:avLst/>
                        </a:prstGeom>
                        <a:solidFill>
                          <a:srgbClr val="FFFFFF"/>
                        </a:solidFill>
                        <a:ln w="9525">
                          <a:noFill/>
                          <a:miter lim="800000"/>
                          <a:headEnd/>
                          <a:tailEnd/>
                        </a:ln>
                      </wps:spPr>
                      <wps:txbx>
                        <w:txbxContent>
                          <w:p w14:paraId="534935D9" w14:textId="77777777" w:rsidR="00EC01AA" w:rsidRDefault="00EC01AA" w:rsidP="00DF58CA">
                            <w:r>
                              <w:rPr>
                                <w:noProof/>
                                <w:lang w:val="en-IE" w:eastAsia="en-IE"/>
                              </w:rPr>
                              <w:drawing>
                                <wp:inline distT="0" distB="0" distL="0" distR="0" wp14:anchorId="3322D04B" wp14:editId="599DA5BC">
                                  <wp:extent cx="76200" cy="19050"/>
                                  <wp:effectExtent l="0" t="0" r="0" b="0"/>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0FEC0AFF" wp14:editId="6D6E891D">
                                  <wp:extent cx="74930" cy="681"/>
                                  <wp:effectExtent l="0" t="0" r="0" b="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FB0628" id="_x0000_s1032" type="#_x0000_t202" style="position:absolute;left:0;text-align:left;margin-left:330.6pt;margin-top:242.6pt;width:21pt;height:22.1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" stroked="f">
                <v:textbox style="mso-fit-shape-to-text:t">
                  <w:txbxContent>
                    <w:p w14:paraId="534935D9" w14:textId="77777777" w:rsidR="00EC01AA" w:rsidRDefault="00EC01AA" w:rsidP="00DF58CA">
                      <w:r>
                        <w:rPr>
                          <w:noProof/>
                          <w:lang w:val="en-IE" w:eastAsia="en-IE"/>
                        </w:rPr>
                        <w:drawing>
                          <wp:inline distT="0" distB="0" distL="0" distR="0" wp14:anchorId="3322D04B" wp14:editId="599DA5BC">
                            <wp:extent cx="76200" cy="19050"/>
                            <wp:effectExtent l="0" t="0" r="0" b="0"/>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0FEC0AFF" wp14:editId="6D6E891D">
                            <wp:extent cx="74930" cy="681"/>
                            <wp:effectExtent l="0" t="0" r="0" b="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713536" behindDoc="0" locked="0" layoutInCell="1" allowOverlap="1" wp14:anchorId="26501111" wp14:editId="68AB8DD8">
                <wp:simplePos x="0" y="0"/>
                <wp:positionH relativeFrom="column">
                  <wp:posOffset>385445</wp:posOffset>
                </wp:positionH>
                <wp:positionV relativeFrom="paragraph">
                  <wp:posOffset>3677920</wp:posOffset>
                </wp:positionV>
                <wp:extent cx="1" cy="876299"/>
                <wp:effectExtent l="0" t="0" r="19050" b="19685"/>
                <wp:wrapNone/>
                <wp:docPr id="362" name="Straight Connector 362"/>
                <wp:cNvGraphicFramePr/>
                <a:graphic xmlns:a="http://schemas.openxmlformats.org/drawingml/2006/main">
                  <a:graphicData uri="http://schemas.microsoft.com/office/word/2010/wordprocessingShape">
                    <wps:wsp>
                      <wps:cNvCnPr/>
                      <wps:spPr>
                        <a:xfrm flipV="1">
                          <a:off x="0" y="0"/>
                          <a:ext cx="1" cy="87629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line w14:anchorId="0E365DE1" id="Straight Connector 362"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5pt,289.6pt" to="30.35pt,3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" strokecolor="black [3040]"/>
            </w:pict>
          </mc:Fallback>
        </mc:AlternateContent>
      </w:r>
      <w:r w:rsidR="00DF58CA" w:rsidRPr="00AB78A3">
        <w:rPr>
          <w:noProof/>
          <w:lang w:val="en-IE" w:eastAsia="en-IE"/>
        </w:rPr>
        <mc:AlternateContent>
          <mc:Choice Requires="wps">
            <w:drawing>
              <wp:anchor distT="0" distB="0" distL="114300" distR="114300" simplePos="0" relativeHeight="251708416" behindDoc="0" locked="0" layoutInCell="1" allowOverlap="1" wp14:anchorId="186D7B0D" wp14:editId="3B16648F">
                <wp:simplePos x="0" y="0"/>
                <wp:positionH relativeFrom="column">
                  <wp:posOffset>394970</wp:posOffset>
                </wp:positionH>
                <wp:positionV relativeFrom="paragraph">
                  <wp:posOffset>3672840</wp:posOffset>
                </wp:positionV>
                <wp:extent cx="218440" cy="5081"/>
                <wp:effectExtent l="0" t="76200" r="10160" b="109220"/>
                <wp:wrapNone/>
                <wp:docPr id="355" name="Straight Arrow Connector 355"/>
                <wp:cNvGraphicFramePr/>
                <a:graphic xmlns:a="http://schemas.openxmlformats.org/drawingml/2006/main">
                  <a:graphicData uri="http://schemas.microsoft.com/office/word/2010/wordprocessingShape">
                    <wps:wsp>
                      <wps:cNvCnPr/>
                      <wps:spPr>
                        <a:xfrm>
                          <a:off x="0" y="0"/>
                          <a:ext cx="218440" cy="508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type w14:anchorId="522F4FF2" id="_x0000_t32" coordsize="21600,21600" o:spt="32" o:oned="t" path="m,l21600,21600e" filled="f">
                <v:path arrowok="t" fillok="f" o:connecttype="none"/>
                <o:lock v:ext="edit" shapetype="t"/>
              </v:shapetype>
              <v:shape id="Straight Arrow Connector 355" o:spid="_x0000_s1026" type="#_x0000_t32" style="position:absolute;margin-left:31.1pt;margin-top:289.2pt;width:17.2pt;height:.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712512" behindDoc="0" locked="0" layoutInCell="1" allowOverlap="1" wp14:anchorId="651C9CAF" wp14:editId="15B3E481">
                <wp:simplePos x="0" y="0"/>
                <wp:positionH relativeFrom="column">
                  <wp:posOffset>1690370</wp:posOffset>
                </wp:positionH>
                <wp:positionV relativeFrom="paragraph">
                  <wp:posOffset>3668395</wp:posOffset>
                </wp:positionV>
                <wp:extent cx="438150" cy="0"/>
                <wp:effectExtent l="0" t="76200" r="19050" b="114300"/>
                <wp:wrapNone/>
                <wp:docPr id="361" name="Straight Arrow Connector 361"/>
                <wp:cNvGraphicFramePr/>
                <a:graphic xmlns:a="http://schemas.openxmlformats.org/drawingml/2006/main">
                  <a:graphicData uri="http://schemas.microsoft.com/office/word/2010/wordprocessingShape">
                    <wps:wsp>
                      <wps:cNvCnPr/>
                      <wps:spPr>
                        <a:xfrm>
                          <a:off x="0" y="0"/>
                          <a:ext cx="4381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66A0ABA8" id="Straight Arrow Connector 361" o:spid="_x0000_s1026" type="#_x0000_t32" style="position:absolute;margin-left:133.1pt;margin-top:288.85pt;width:34.5pt;height:0;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669504" behindDoc="0" locked="0" layoutInCell="1" allowOverlap="1" wp14:anchorId="3151F72A" wp14:editId="3083D8FB">
                <wp:simplePos x="0" y="0"/>
                <wp:positionH relativeFrom="column">
                  <wp:posOffset>4909820</wp:posOffset>
                </wp:positionH>
                <wp:positionV relativeFrom="paragraph">
                  <wp:posOffset>29845</wp:posOffset>
                </wp:positionV>
                <wp:extent cx="0" cy="5409565"/>
                <wp:effectExtent l="0" t="0" r="19050" b="19685"/>
                <wp:wrapNone/>
                <wp:docPr id="20" name="Straight Connector 20"/>
                <wp:cNvGraphicFramePr/>
                <a:graphic xmlns:a="http://schemas.openxmlformats.org/drawingml/2006/main">
                  <a:graphicData uri="http://schemas.microsoft.com/office/word/2010/wordprocessingShape">
                    <wps:wsp>
                      <wps:cNvCnPr/>
                      <wps:spPr>
                        <a:xfrm flipV="1">
                          <a:off x="0" y="0"/>
                          <a:ext cx="0" cy="54095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line w14:anchorId="0D20C766" id="Straight Connector 20"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6.6pt,2.35pt" to="386.6pt,4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" strokecolor="black [3040]"/>
            </w:pict>
          </mc:Fallback>
        </mc:AlternateContent>
      </w:r>
      <w:r w:rsidR="00DF58CA" w:rsidRPr="00AB78A3">
        <w:rPr>
          <w:noProof/>
          <w:lang w:val="en-IE" w:eastAsia="en-IE"/>
        </w:rPr>
        <mc:AlternateContent>
          <mc:Choice Requires="wps">
            <w:drawing>
              <wp:anchor distT="0" distB="0" distL="114300" distR="114300" simplePos="0" relativeHeight="251710464" behindDoc="0" locked="0" layoutInCell="1" allowOverlap="1" wp14:anchorId="4D27DD0A" wp14:editId="0D57A9E5">
                <wp:simplePos x="0" y="0"/>
                <wp:positionH relativeFrom="column">
                  <wp:posOffset>3709670</wp:posOffset>
                </wp:positionH>
                <wp:positionV relativeFrom="paragraph">
                  <wp:posOffset>6297296</wp:posOffset>
                </wp:positionV>
                <wp:extent cx="1200150" cy="666750"/>
                <wp:effectExtent l="0" t="0" r="19050" b="19050"/>
                <wp:wrapNone/>
                <wp:docPr id="359" name="Flowchart: Process 359"/>
                <wp:cNvGraphicFramePr/>
                <a:graphic xmlns:a="http://schemas.openxmlformats.org/drawingml/2006/main">
                  <a:graphicData uri="http://schemas.microsoft.com/office/word/2010/wordprocessingShape">
                    <wps:wsp>
                      <wps:cNvSpPr/>
                      <wps:spPr>
                        <a:xfrm>
                          <a:off x="0" y="0"/>
                          <a:ext cx="1200150" cy="66675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6726F9DB" w14:textId="03BB59FA" w:rsidR="00EC01AA" w:rsidRDefault="00EC01AA" w:rsidP="00DF58CA">
                            <w:pPr>
                              <w:jc w:val="center"/>
                            </w:pPr>
                            <w:r>
                              <w:t>IALA updates records and website</w:t>
                            </w:r>
                          </w:p>
                          <w:p w14:paraId="5D4C3500" w14:textId="77777777" w:rsidR="00EC01AA" w:rsidRDefault="00EC01AA"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7DD0A" id="_x0000_t109" coordsize="21600,21600" o:spt="109" path="m,l,21600r21600,l21600,xe">
                <v:stroke joinstyle="miter"/>
                <v:path gradientshapeok="t" o:connecttype="rect"/>
              </v:shapetype>
              <v:shape id="Flowchart: Process 359" o:spid="_x0000_s1033" type="#_x0000_t109" style="position:absolute;left:0;text-align:left;margin-left:292.1pt;margin-top:495.85pt;width:94.5pt;height:5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" fillcolor="white [3201]" strokecolor="black [3200]" strokeweight="1pt">
                <v:textbox>
                  <w:txbxContent>
                    <w:p w14:paraId="6726F9DB" w14:textId="03BB59FA" w:rsidR="00EC01AA" w:rsidRDefault="00EC01AA" w:rsidP="00DF58CA">
                      <w:pPr>
                        <w:jc w:val="center"/>
                      </w:pPr>
                      <w:r>
                        <w:t>IALA updates records and website</w:t>
                      </w:r>
                    </w:p>
                    <w:p w14:paraId="5D4C3500" w14:textId="77777777" w:rsidR="00EC01AA" w:rsidRDefault="00EC01AA" w:rsidP="00DF58CA">
                      <w:pPr>
                        <w:jc w:val="center"/>
                      </w:pP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711488" behindDoc="0" locked="0" layoutInCell="1" allowOverlap="1" wp14:anchorId="771D60D3" wp14:editId="3D18660E">
                <wp:simplePos x="0" y="0"/>
                <wp:positionH relativeFrom="column">
                  <wp:posOffset>3290570</wp:posOffset>
                </wp:positionH>
                <wp:positionV relativeFrom="paragraph">
                  <wp:posOffset>6563995</wp:posOffset>
                </wp:positionV>
                <wp:extent cx="419100" cy="0"/>
                <wp:effectExtent l="0" t="76200" r="19050" b="114300"/>
                <wp:wrapNone/>
                <wp:docPr id="360" name="Straight Arrow Connector 360"/>
                <wp:cNvGraphicFramePr/>
                <a:graphic xmlns:a="http://schemas.openxmlformats.org/drawingml/2006/main">
                  <a:graphicData uri="http://schemas.microsoft.com/office/word/2010/wordprocessingShape">
                    <wps:wsp>
                      <wps:cNvCnPr/>
                      <wps:spPr>
                        <a:xfrm>
                          <a:off x="0" y="0"/>
                          <a:ext cx="4191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2A5EDB4C" id="Straight Arrow Connector 360" o:spid="_x0000_s1026" type="#_x0000_t32" style="position:absolute;margin-left:259.1pt;margin-top:516.85pt;width:33pt;height:0;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709440" behindDoc="0" locked="0" layoutInCell="1" allowOverlap="1" wp14:anchorId="6C0FF409" wp14:editId="3B11EC04">
                <wp:simplePos x="0" y="0"/>
                <wp:positionH relativeFrom="column">
                  <wp:posOffset>2090420</wp:posOffset>
                </wp:positionH>
                <wp:positionV relativeFrom="paragraph">
                  <wp:posOffset>6363971</wp:posOffset>
                </wp:positionV>
                <wp:extent cx="1200150" cy="438150"/>
                <wp:effectExtent l="0" t="0" r="19050" b="19050"/>
                <wp:wrapNone/>
                <wp:docPr id="358" name="Flowchart: Process 358"/>
                <wp:cNvGraphicFramePr/>
                <a:graphic xmlns:a="http://schemas.openxmlformats.org/drawingml/2006/main">
                  <a:graphicData uri="http://schemas.microsoft.com/office/word/2010/wordprocessingShape">
                    <wps:wsp>
                      <wps:cNvSpPr/>
                      <wps:spPr>
                        <a:xfrm>
                          <a:off x="0" y="0"/>
                          <a:ext cx="1200150" cy="43815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2905B55B" w14:textId="43386EBE" w:rsidR="00EC01AA" w:rsidRDefault="00EC01AA" w:rsidP="00DF58CA">
                            <w:pPr>
                              <w:jc w:val="center"/>
                            </w:pPr>
                            <w:r>
                              <w:t xml:space="preserve">Inform IALA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FF409" id="Flowchart: Process 358" o:spid="_x0000_s1034" type="#_x0000_t109" style="position:absolute;left:0;text-align:left;margin-left:164.6pt;margin-top:501.1pt;width:94.5pt;height:3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" fillcolor="white [3201]" strokecolor="black [3200]" strokeweight="1pt">
                <v:textbox>
                  <w:txbxContent>
                    <w:p w14:paraId="2905B55B" w14:textId="43386EBE" w:rsidR="00EC01AA" w:rsidRDefault="00EC01AA" w:rsidP="00DF58CA">
                      <w:pPr>
                        <w:jc w:val="center"/>
                      </w:pPr>
                      <w:r>
                        <w:t xml:space="preserve">Inform IALA </w:t>
                      </w: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84864" behindDoc="0" locked="0" layoutInCell="1" allowOverlap="1" wp14:anchorId="39981AEA" wp14:editId="1B4D4519">
                <wp:simplePos x="0" y="0"/>
                <wp:positionH relativeFrom="column">
                  <wp:posOffset>1871345</wp:posOffset>
                </wp:positionH>
                <wp:positionV relativeFrom="paragraph">
                  <wp:posOffset>6554470</wp:posOffset>
                </wp:positionV>
                <wp:extent cx="219075" cy="0"/>
                <wp:effectExtent l="0" t="76200" r="28575" b="114300"/>
                <wp:wrapNone/>
                <wp:docPr id="298" name="Straight Arrow Connector 298"/>
                <wp:cNvGraphicFramePr/>
                <a:graphic xmlns:a="http://schemas.openxmlformats.org/drawingml/2006/main">
                  <a:graphicData uri="http://schemas.microsoft.com/office/word/2010/wordprocessingShape">
                    <wps:wsp>
                      <wps:cNvCnPr/>
                      <wps:spPr>
                        <a:xfrm>
                          <a:off x="0" y="0"/>
                          <a:ext cx="2190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5287E5B7" id="Straight Arrow Connector 298" o:spid="_x0000_s1026" type="#_x0000_t32" style="position:absolute;margin-left:147.35pt;margin-top:516.1pt;width:17.25pt;height:0;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707392" behindDoc="0" locked="0" layoutInCell="1" allowOverlap="1" wp14:anchorId="7E608B7F" wp14:editId="58D488E9">
                <wp:simplePos x="0" y="0"/>
                <wp:positionH relativeFrom="column">
                  <wp:posOffset>394970</wp:posOffset>
                </wp:positionH>
                <wp:positionV relativeFrom="paragraph">
                  <wp:posOffset>4973320</wp:posOffset>
                </wp:positionV>
                <wp:extent cx="0" cy="1524001"/>
                <wp:effectExtent l="95250" t="38100" r="57150" b="19050"/>
                <wp:wrapNone/>
                <wp:docPr id="354" name="Straight Arrow Connector 354"/>
                <wp:cNvGraphicFramePr/>
                <a:graphic xmlns:a="http://schemas.openxmlformats.org/drawingml/2006/main">
                  <a:graphicData uri="http://schemas.microsoft.com/office/word/2010/wordprocessingShape">
                    <wps:wsp>
                      <wps:cNvCnPr/>
                      <wps:spPr>
                        <a:xfrm flipV="1">
                          <a:off x="0" y="0"/>
                          <a:ext cx="0" cy="152400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6762F108" id="Straight Arrow Connector 354" o:spid="_x0000_s1026" type="#_x0000_t32" style="position:absolute;margin-left:31.1pt;margin-top:391.6pt;width:0;height:120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706368" behindDoc="0" locked="0" layoutInCell="1" allowOverlap="1" wp14:anchorId="6C95438F" wp14:editId="354DBAE3">
                <wp:simplePos x="0" y="0"/>
                <wp:positionH relativeFrom="column">
                  <wp:posOffset>394970</wp:posOffset>
                </wp:positionH>
                <wp:positionV relativeFrom="paragraph">
                  <wp:posOffset>6497320</wp:posOffset>
                </wp:positionV>
                <wp:extent cx="400050" cy="0"/>
                <wp:effectExtent l="0" t="0" r="19050" b="19050"/>
                <wp:wrapNone/>
                <wp:docPr id="353" name="Straight Connector 353"/>
                <wp:cNvGraphicFramePr/>
                <a:graphic xmlns:a="http://schemas.openxmlformats.org/drawingml/2006/main">
                  <a:graphicData uri="http://schemas.microsoft.com/office/word/2010/wordprocessingShape">
                    <wps:wsp>
                      <wps:cNvCnPr/>
                      <wps:spPr>
                        <a:xfrm>
                          <a:off x="0" y="0"/>
                          <a:ext cx="400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line w14:anchorId="326C476F" id="Straight Connector 35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1pt,511.6pt" to="62.6pt,5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" strokecolor="black [3040]"/>
            </w:pict>
          </mc:Fallback>
        </mc:AlternateContent>
      </w:r>
      <w:r w:rsidR="00DF58CA" w:rsidRPr="00AB78A3">
        <w:rPr>
          <w:noProof/>
          <w:lang w:val="en-IE" w:eastAsia="en-IE"/>
        </w:rPr>
        <mc:AlternateContent>
          <mc:Choice Requires="wps">
            <w:drawing>
              <wp:anchor distT="0" distB="0" distL="114300" distR="114300" simplePos="0" relativeHeight="251702272" behindDoc="0" locked="0" layoutInCell="1" allowOverlap="1" wp14:anchorId="02076CB6" wp14:editId="71E23836">
                <wp:simplePos x="0" y="0"/>
                <wp:positionH relativeFrom="column">
                  <wp:posOffset>795020</wp:posOffset>
                </wp:positionH>
                <wp:positionV relativeFrom="paragraph">
                  <wp:posOffset>6106795</wp:posOffset>
                </wp:positionV>
                <wp:extent cx="1066800" cy="800100"/>
                <wp:effectExtent l="0" t="0" r="19050" b="19050"/>
                <wp:wrapNone/>
                <wp:docPr id="336" name="Flowchart: Process 336"/>
                <wp:cNvGraphicFramePr/>
                <a:graphic xmlns:a="http://schemas.openxmlformats.org/drawingml/2006/main">
                  <a:graphicData uri="http://schemas.microsoft.com/office/word/2010/wordprocessingShape">
                    <wps:wsp>
                      <wps:cNvSpPr/>
                      <wps:spPr>
                        <a:xfrm>
                          <a:off x="0" y="0"/>
                          <a:ext cx="1066800" cy="800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5CEBAB4" w14:textId="77777777" w:rsidR="00EC01AA" w:rsidRDefault="00EC01AA" w:rsidP="00DF58CA">
                            <w:pPr>
                              <w:jc w:val="center"/>
                            </w:pPr>
                            <w:r>
                              <w:t>Issue certificates of Accreditation and Approval</w:t>
                            </w:r>
                          </w:p>
                          <w:p w14:paraId="76DD7CAE" w14:textId="77777777" w:rsidR="00EC01AA" w:rsidRDefault="00EC01AA"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76CB6" id="Flowchart: Process 336" o:spid="_x0000_s1035" type="#_x0000_t109" style="position:absolute;left:0;text-align:left;margin-left:62.6pt;margin-top:480.85pt;width:84pt;height:6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" fillcolor="white [3201]" strokecolor="black [3200]" strokeweight="1pt">
                <v:textbox>
                  <w:txbxContent>
                    <w:p w14:paraId="55CEBAB4" w14:textId="77777777" w:rsidR="00EC01AA" w:rsidRDefault="00EC01AA" w:rsidP="00DF58CA">
                      <w:pPr>
                        <w:jc w:val="center"/>
                      </w:pPr>
                      <w:r>
                        <w:t>Issue certificates of Accreditation and Approval</w:t>
                      </w:r>
                    </w:p>
                    <w:p w14:paraId="76DD7CAE" w14:textId="77777777" w:rsidR="00EC01AA" w:rsidRDefault="00EC01AA" w:rsidP="00DF58CA">
                      <w:pPr>
                        <w:jc w:val="center"/>
                      </w:pP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705344" behindDoc="0" locked="0" layoutInCell="1" allowOverlap="1" wp14:anchorId="0E93755F" wp14:editId="4A0A6A65">
                <wp:simplePos x="0" y="0"/>
                <wp:positionH relativeFrom="column">
                  <wp:posOffset>1290320</wp:posOffset>
                </wp:positionH>
                <wp:positionV relativeFrom="paragraph">
                  <wp:posOffset>5687695</wp:posOffset>
                </wp:positionV>
                <wp:extent cx="0" cy="419100"/>
                <wp:effectExtent l="95250" t="0" r="57150" b="57150"/>
                <wp:wrapNone/>
                <wp:docPr id="352" name="Straight Arrow Connector 352"/>
                <wp:cNvGraphicFramePr/>
                <a:graphic xmlns:a="http://schemas.openxmlformats.org/drawingml/2006/main">
                  <a:graphicData uri="http://schemas.microsoft.com/office/word/2010/wordprocessingShape">
                    <wps:wsp>
                      <wps:cNvCnPr/>
                      <wps:spPr>
                        <a:xfrm>
                          <a:off x="0" y="0"/>
                          <a:ext cx="0" cy="4191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76E827F8" id="Straight Arrow Connector 352" o:spid="_x0000_s1026" type="#_x0000_t32" style="position:absolute;margin-left:101.6pt;margin-top:447.85pt;width:0;height:33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704320" behindDoc="0" locked="0" layoutInCell="1" allowOverlap="1" wp14:anchorId="0CA076F7" wp14:editId="0300A625">
                <wp:simplePos x="0" y="0"/>
                <wp:positionH relativeFrom="column">
                  <wp:posOffset>99695</wp:posOffset>
                </wp:positionH>
                <wp:positionV relativeFrom="paragraph">
                  <wp:posOffset>4554220</wp:posOffset>
                </wp:positionV>
                <wp:extent cx="1066800" cy="419100"/>
                <wp:effectExtent l="0" t="0" r="19050" b="19050"/>
                <wp:wrapNone/>
                <wp:docPr id="351" name="Flowchart: Process 351"/>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1F820F0E" w14:textId="77777777" w:rsidR="00EC01AA" w:rsidRDefault="00EC01AA" w:rsidP="00DF58CA">
                            <w:pPr>
                              <w:jc w:val="center"/>
                            </w:pPr>
                            <w:r>
                              <w:t>CA review process</w:t>
                            </w:r>
                          </w:p>
                          <w:p w14:paraId="5B883D16" w14:textId="77777777" w:rsidR="00EC01AA" w:rsidRDefault="00EC01AA"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CA076F7" id="Flowchart: Process 351" o:spid="_x0000_s1036" type="#_x0000_t109" style="position:absolute;left:0;text-align:left;margin-left:7.85pt;margin-top:358.6pt;width:84pt;height:33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" fillcolor="white [3201]" strokecolor="black [3200]" strokeweight="1pt">
                <v:textbox>
                  <w:txbxContent>
                    <w:p w14:paraId="1F820F0E" w14:textId="77777777" w:rsidR="00EC01AA" w:rsidRDefault="00EC01AA" w:rsidP="00DF58CA">
                      <w:pPr>
                        <w:jc w:val="center"/>
                      </w:pPr>
                      <w:r>
                        <w:t>CA review process</w:t>
                      </w:r>
                    </w:p>
                    <w:p w14:paraId="5B883D16" w14:textId="77777777" w:rsidR="00EC01AA" w:rsidRDefault="00EC01AA" w:rsidP="00DF58CA">
                      <w:pPr>
                        <w:jc w:val="center"/>
                      </w:pP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701248" behindDoc="0" locked="0" layoutInCell="1" allowOverlap="1" wp14:anchorId="4AF286B3" wp14:editId="1AED7600">
                <wp:simplePos x="0" y="0"/>
                <wp:positionH relativeFrom="column">
                  <wp:posOffset>1861820</wp:posOffset>
                </wp:positionH>
                <wp:positionV relativeFrom="paragraph">
                  <wp:posOffset>5439410</wp:posOffset>
                </wp:positionV>
                <wp:extent cx="342265" cy="635"/>
                <wp:effectExtent l="38100" t="76200" r="0" b="113665"/>
                <wp:wrapNone/>
                <wp:docPr id="335" name="Straight Arrow Connector 335"/>
                <wp:cNvGraphicFramePr/>
                <a:graphic xmlns:a="http://schemas.openxmlformats.org/drawingml/2006/main">
                  <a:graphicData uri="http://schemas.microsoft.com/office/word/2010/wordprocessingShape">
                    <wps:wsp>
                      <wps:cNvCnPr/>
                      <wps:spPr>
                        <a:xfrm flipH="1">
                          <a:off x="0" y="0"/>
                          <a:ext cx="342265" cy="63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type w14:anchorId="2E9F87B7" id="_x0000_t32" coordsize="21600,21600" o:spt="32" o:oned="t" path="m,l21600,21600e" filled="f">
                <v:path arrowok="t" fillok="f" o:connecttype="none"/>
                <o:lock v:ext="edit" shapetype="t"/>
              </v:shapetype>
              <v:shape id="Straight Arrow Connector 335" o:spid="_x0000_s1026" type="#_x0000_t32" style="position:absolute;margin-left:146.6pt;margin-top:428.3pt;width:26.95pt;height:.05pt;flip:x;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700224" behindDoc="0" locked="0" layoutInCell="1" allowOverlap="1" wp14:anchorId="1A37105D" wp14:editId="4D7B7B94">
                <wp:simplePos x="0" y="0"/>
                <wp:positionH relativeFrom="column">
                  <wp:posOffset>795020</wp:posOffset>
                </wp:positionH>
                <wp:positionV relativeFrom="paragraph">
                  <wp:posOffset>5163820</wp:posOffset>
                </wp:positionV>
                <wp:extent cx="1076325" cy="523875"/>
                <wp:effectExtent l="0" t="0" r="28575" b="28575"/>
                <wp:wrapNone/>
                <wp:docPr id="334" name="Flowchart: Process 334"/>
                <wp:cNvGraphicFramePr/>
                <a:graphic xmlns:a="http://schemas.openxmlformats.org/drawingml/2006/main">
                  <a:graphicData uri="http://schemas.microsoft.com/office/word/2010/wordprocessingShape">
                    <wps:wsp>
                      <wps:cNvSpPr/>
                      <wps:spPr>
                        <a:xfrm>
                          <a:off x="0" y="0"/>
                          <a:ext cx="1076325" cy="523875"/>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9729EA8" w14:textId="77777777" w:rsidR="00EC01AA" w:rsidRDefault="00EC01AA" w:rsidP="00DF58CA">
                            <w:pPr>
                              <w:jc w:val="center"/>
                            </w:pPr>
                            <w:r>
                              <w:t>Prepare certificates</w:t>
                            </w:r>
                          </w:p>
                          <w:p w14:paraId="1D3D824D" w14:textId="77777777" w:rsidR="00EC01AA" w:rsidRDefault="00EC01AA"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7105D" id="Flowchart: Process 334" o:spid="_x0000_s1037" type="#_x0000_t109" style="position:absolute;left:0;text-align:left;margin-left:62.6pt;margin-top:406.6pt;width:84.75pt;height:4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" fillcolor="white [3201]" strokecolor="black [3200]" strokeweight="1pt">
                <v:textbox>
                  <w:txbxContent>
                    <w:p w14:paraId="59729EA8" w14:textId="77777777" w:rsidR="00EC01AA" w:rsidRDefault="00EC01AA" w:rsidP="00DF58CA">
                      <w:pPr>
                        <w:jc w:val="center"/>
                      </w:pPr>
                      <w:r>
                        <w:t>Prepare certificates</w:t>
                      </w:r>
                    </w:p>
                    <w:p w14:paraId="1D3D824D" w14:textId="77777777" w:rsidR="00EC01AA" w:rsidRDefault="00EC01AA" w:rsidP="00DF58CA">
                      <w:pPr>
                        <w:jc w:val="center"/>
                      </w:pP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99200" behindDoc="0" locked="0" layoutInCell="1" allowOverlap="1" wp14:anchorId="1540B4A9" wp14:editId="176F6EBC">
                <wp:simplePos x="0" y="0"/>
                <wp:positionH relativeFrom="column">
                  <wp:posOffset>3938270</wp:posOffset>
                </wp:positionH>
                <wp:positionV relativeFrom="paragraph">
                  <wp:posOffset>5439410</wp:posOffset>
                </wp:positionV>
                <wp:extent cx="971550" cy="635"/>
                <wp:effectExtent l="0" t="0" r="19050" b="37465"/>
                <wp:wrapNone/>
                <wp:docPr id="333" name="Straight Connector 333"/>
                <wp:cNvGraphicFramePr/>
                <a:graphic xmlns:a="http://schemas.openxmlformats.org/drawingml/2006/main">
                  <a:graphicData uri="http://schemas.microsoft.com/office/word/2010/wordprocessingShape">
                    <wps:wsp>
                      <wps:cNvCnPr/>
                      <wps:spPr>
                        <a:xfrm flipV="1">
                          <a:off x="0" y="0"/>
                          <a:ext cx="97155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line w14:anchorId="0EAECB39" id="Straight Connector 333" o:spid="_x0000_s1026" style="position:absolute;flip:y;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0.1pt,428.3pt" to="386.6pt,4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" strokecolor="black [3040]"/>
            </w:pict>
          </mc:Fallback>
        </mc:AlternateContent>
      </w:r>
      <w:r w:rsidR="00DF58CA" w:rsidRPr="00AB78A3">
        <w:rPr>
          <w:noProof/>
          <w:lang w:val="en-IE" w:eastAsia="en-IE"/>
        </w:rPr>
        <mc:AlternateContent>
          <mc:Choice Requires="wps">
            <w:drawing>
              <wp:anchor distT="0" distB="0" distL="114300" distR="114300" simplePos="0" relativeHeight="251697152" behindDoc="0" locked="0" layoutInCell="1" allowOverlap="1" wp14:anchorId="002EC086" wp14:editId="1C9C74D4">
                <wp:simplePos x="0" y="0"/>
                <wp:positionH relativeFrom="column">
                  <wp:posOffset>3071495</wp:posOffset>
                </wp:positionH>
                <wp:positionV relativeFrom="paragraph">
                  <wp:posOffset>4830445</wp:posOffset>
                </wp:positionV>
                <wp:extent cx="9525" cy="142875"/>
                <wp:effectExtent l="76200" t="0" r="66675" b="66675"/>
                <wp:wrapNone/>
                <wp:docPr id="329" name="Straight Arrow Connector 329"/>
                <wp:cNvGraphicFramePr/>
                <a:graphic xmlns:a="http://schemas.openxmlformats.org/drawingml/2006/main">
                  <a:graphicData uri="http://schemas.microsoft.com/office/word/2010/wordprocessingShape">
                    <wps:wsp>
                      <wps:cNvCnPr/>
                      <wps:spPr>
                        <a:xfrm>
                          <a:off x="0" y="0"/>
                          <a:ext cx="9525" cy="142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23760AD7" id="Straight Arrow Connector 329" o:spid="_x0000_s1026" type="#_x0000_t32" style="position:absolute;margin-left:241.85pt;margin-top:380.35pt;width:.75pt;height:11.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696128" behindDoc="0" locked="0" layoutInCell="1" allowOverlap="1" wp14:anchorId="393A9992" wp14:editId="182252E1">
                <wp:simplePos x="0" y="0"/>
                <wp:positionH relativeFrom="column">
                  <wp:posOffset>2194560</wp:posOffset>
                </wp:positionH>
                <wp:positionV relativeFrom="paragraph">
                  <wp:posOffset>4973320</wp:posOffset>
                </wp:positionV>
                <wp:extent cx="1743075" cy="942975"/>
                <wp:effectExtent l="0" t="0" r="28575" b="28575"/>
                <wp:wrapNone/>
                <wp:docPr id="328" name="Flowchart: Decision 328"/>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4519CD96" w14:textId="77777777" w:rsidR="00EC01AA" w:rsidRPr="007716F4" w:rsidRDefault="00EC01AA" w:rsidP="00DF58CA">
                            <w:pPr>
                              <w:jc w:val="center"/>
                              <w:rPr>
                                <w:szCs w:val="18"/>
                              </w:rPr>
                            </w:pPr>
                            <w:r w:rsidRPr="007716F4">
                              <w:rPr>
                                <w:szCs w:val="18"/>
                              </w:rPr>
                              <w:t>Meets CA require</w:t>
                            </w:r>
                            <w:r>
                              <w:rPr>
                                <w:szCs w:val="18"/>
                              </w:rPr>
                              <w:t>ment</w:t>
                            </w:r>
                            <w:r w:rsidRPr="007716F4">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3A9992" id="_x0000_t110" coordsize="21600,21600" o:spt="110" path="m10800,l,10800,10800,21600,21600,10800xe">
                <v:stroke joinstyle="miter"/>
                <v:path gradientshapeok="t" o:connecttype="rect" textboxrect="5400,5400,16200,16200"/>
              </v:shapetype>
              <v:shape id="Flowchart: Decision 328" o:spid="_x0000_s1038" type="#_x0000_t110" style="position:absolute;left:0;text-align:left;margin-left:172.8pt;margin-top:391.6pt;width:137.25pt;height:7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" fillcolor="white [3201]" strokecolor="black [3200]" strokeweight="1pt">
                <v:textbox>
                  <w:txbxContent>
                    <w:p w14:paraId="4519CD96" w14:textId="77777777" w:rsidR="00EC01AA" w:rsidRPr="007716F4" w:rsidRDefault="00EC01AA" w:rsidP="00DF58CA">
                      <w:pPr>
                        <w:jc w:val="center"/>
                        <w:rPr>
                          <w:szCs w:val="18"/>
                        </w:rPr>
                      </w:pPr>
                      <w:r w:rsidRPr="007716F4">
                        <w:rPr>
                          <w:szCs w:val="18"/>
                        </w:rPr>
                        <w:t>Meets CA require</w:t>
                      </w:r>
                      <w:r>
                        <w:rPr>
                          <w:szCs w:val="18"/>
                        </w:rPr>
                        <w:t>ment</w:t>
                      </w:r>
                      <w:r w:rsidRPr="007716F4">
                        <w:rPr>
                          <w:szCs w:val="18"/>
                        </w:rPr>
                        <w:t>?</w:t>
                      </w: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95104" behindDoc="0" locked="0" layoutInCell="1" allowOverlap="1" wp14:anchorId="77D2373C" wp14:editId="569DED29">
                <wp:simplePos x="0" y="0"/>
                <wp:positionH relativeFrom="column">
                  <wp:posOffset>2547620</wp:posOffset>
                </wp:positionH>
                <wp:positionV relativeFrom="paragraph">
                  <wp:posOffset>4411345</wp:posOffset>
                </wp:positionV>
                <wp:extent cx="1066800" cy="419100"/>
                <wp:effectExtent l="0" t="0" r="19050" b="19050"/>
                <wp:wrapNone/>
                <wp:docPr id="327" name="Flowchart: Process 327"/>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81B8F5D" w14:textId="77777777" w:rsidR="00EC01AA" w:rsidRDefault="00EC01AA" w:rsidP="00DF58CA">
                            <w:pPr>
                              <w:jc w:val="center"/>
                            </w:pPr>
                            <w:r>
                              <w:t>CA conducts audit</w:t>
                            </w:r>
                          </w:p>
                          <w:p w14:paraId="5457DF2A" w14:textId="77777777" w:rsidR="00EC01AA" w:rsidRDefault="00EC01AA"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7D2373C" id="Flowchart: Process 327" o:spid="_x0000_s1039" type="#_x0000_t109" style="position:absolute;left:0;text-align:left;margin-left:200.6pt;margin-top:347.35pt;width:84pt;height:33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" fillcolor="white [3201]" strokecolor="black [3200]" strokeweight="1pt">
                <v:textbox>
                  <w:txbxContent>
                    <w:p w14:paraId="781B8F5D" w14:textId="77777777" w:rsidR="00EC01AA" w:rsidRDefault="00EC01AA" w:rsidP="00DF58CA">
                      <w:pPr>
                        <w:jc w:val="center"/>
                      </w:pPr>
                      <w:r>
                        <w:t>CA conducts audit</w:t>
                      </w:r>
                    </w:p>
                    <w:p w14:paraId="5457DF2A" w14:textId="77777777" w:rsidR="00EC01AA" w:rsidRDefault="00EC01AA" w:rsidP="00DF58CA">
                      <w:pPr>
                        <w:jc w:val="center"/>
                      </w:pP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94080" behindDoc="0" locked="0" layoutInCell="1" allowOverlap="1" wp14:anchorId="03A01B2F" wp14:editId="303F9305">
                <wp:simplePos x="0" y="0"/>
                <wp:positionH relativeFrom="column">
                  <wp:posOffset>2607945</wp:posOffset>
                </wp:positionH>
                <wp:positionV relativeFrom="paragraph">
                  <wp:posOffset>4090035</wp:posOffset>
                </wp:positionV>
                <wp:extent cx="266700" cy="291465"/>
                <wp:effectExtent l="0" t="0" r="0" b="0"/>
                <wp:wrapNone/>
                <wp:docPr id="3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91465"/>
                        </a:xfrm>
                        <a:prstGeom prst="rect">
                          <a:avLst/>
                        </a:prstGeom>
                        <a:solidFill>
                          <a:srgbClr val="FFFFFF"/>
                        </a:solidFill>
                        <a:ln w="9525">
                          <a:noFill/>
                          <a:miter lim="800000"/>
                          <a:headEnd/>
                          <a:tailEnd/>
                        </a:ln>
                      </wps:spPr>
                      <wps:txbx>
                        <w:txbxContent>
                          <w:p w14:paraId="45267618" w14:textId="77777777" w:rsidR="00EC01AA" w:rsidRDefault="00EC01AA" w:rsidP="00DF58CA">
                            <w:r>
                              <w:rPr>
                                <w:noProof/>
                                <w:lang w:val="en-IE" w:eastAsia="en-IE"/>
                              </w:rPr>
                              <w:drawing>
                                <wp:inline distT="0" distB="0" distL="0" distR="0" wp14:anchorId="1C7D826F" wp14:editId="16019100">
                                  <wp:extent cx="76200" cy="19050"/>
                                  <wp:effectExtent l="0" t="0" r="0" b="0"/>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55247B13" wp14:editId="73926C14">
                                  <wp:extent cx="74930" cy="11921"/>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A01B2F" id="_x0000_s1040" type="#_x0000_t202" style="position:absolute;left:0;text-align:left;margin-left:205.35pt;margin-top:322.05pt;width:21pt;height:22.95pt;z-index:251694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" stroked="f">
                <v:textbox style="mso-fit-shape-to-text:t">
                  <w:txbxContent>
                    <w:p w14:paraId="45267618" w14:textId="77777777" w:rsidR="00EC01AA" w:rsidRDefault="00EC01AA" w:rsidP="00DF58CA">
                      <w:r>
                        <w:rPr>
                          <w:noProof/>
                          <w:lang w:val="en-IE" w:eastAsia="en-IE"/>
                        </w:rPr>
                        <w:drawing>
                          <wp:inline distT="0" distB="0" distL="0" distR="0" wp14:anchorId="1C7D826F" wp14:editId="16019100">
                            <wp:extent cx="76200" cy="19050"/>
                            <wp:effectExtent l="0" t="0" r="0" b="0"/>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55247B13" wp14:editId="73926C14">
                            <wp:extent cx="74930" cy="11921"/>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93056" behindDoc="0" locked="0" layoutInCell="1" allowOverlap="1" wp14:anchorId="11F80275" wp14:editId="0C29BCE2">
                <wp:simplePos x="0" y="0"/>
                <wp:positionH relativeFrom="column">
                  <wp:posOffset>2985770</wp:posOffset>
                </wp:positionH>
                <wp:positionV relativeFrom="paragraph">
                  <wp:posOffset>4135120</wp:posOffset>
                </wp:positionV>
                <wp:extent cx="9525" cy="266700"/>
                <wp:effectExtent l="76200" t="0" r="66675" b="57150"/>
                <wp:wrapNone/>
                <wp:docPr id="323" name="Straight Arrow Connector 323"/>
                <wp:cNvGraphicFramePr/>
                <a:graphic xmlns:a="http://schemas.openxmlformats.org/drawingml/2006/main">
                  <a:graphicData uri="http://schemas.microsoft.com/office/word/2010/wordprocessingShape">
                    <wps:wsp>
                      <wps:cNvCnPr/>
                      <wps:spPr>
                        <a:xfrm>
                          <a:off x="0" y="0"/>
                          <a:ext cx="9525"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5FED722D" id="Straight Arrow Connector 323" o:spid="_x0000_s1026" type="#_x0000_t32" style="position:absolute;margin-left:235.1pt;margin-top:325.6pt;width:.75pt;height:2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691008" behindDoc="0" locked="0" layoutInCell="1" allowOverlap="1" wp14:anchorId="5C278094" wp14:editId="727CA02E">
                <wp:simplePos x="0" y="0"/>
                <wp:positionH relativeFrom="column">
                  <wp:posOffset>3843020</wp:posOffset>
                </wp:positionH>
                <wp:positionV relativeFrom="paragraph">
                  <wp:posOffset>3667760</wp:posOffset>
                </wp:positionV>
                <wp:extent cx="1047750" cy="0"/>
                <wp:effectExtent l="0" t="0" r="19050" b="19050"/>
                <wp:wrapNone/>
                <wp:docPr id="312" name="Straight Connector 312"/>
                <wp:cNvGraphicFramePr/>
                <a:graphic xmlns:a="http://schemas.openxmlformats.org/drawingml/2006/main">
                  <a:graphicData uri="http://schemas.microsoft.com/office/word/2010/wordprocessingShape">
                    <wps:wsp>
                      <wps:cNvCnPr/>
                      <wps:spPr>
                        <a:xfrm>
                          <a:off x="0" y="0"/>
                          <a:ext cx="1047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line w14:anchorId="58E55A82" id="Straight Connector 312"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2.6pt,288.8pt" to="385.1pt,28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" strokecolor="black [3040]"/>
            </w:pict>
          </mc:Fallback>
        </mc:AlternateContent>
      </w:r>
      <w:r w:rsidR="00DF58CA" w:rsidRPr="00AB78A3">
        <w:rPr>
          <w:noProof/>
          <w:lang w:val="en-IE" w:eastAsia="en-IE"/>
        </w:rPr>
        <mc:AlternateContent>
          <mc:Choice Requires="wps">
            <w:drawing>
              <wp:anchor distT="0" distB="0" distL="114300" distR="114300" simplePos="0" relativeHeight="251668480" behindDoc="0" locked="0" layoutInCell="1" allowOverlap="1" wp14:anchorId="3219EC90" wp14:editId="279520DD">
                <wp:simplePos x="0" y="0"/>
                <wp:positionH relativeFrom="column">
                  <wp:posOffset>3862070</wp:posOffset>
                </wp:positionH>
                <wp:positionV relativeFrom="paragraph">
                  <wp:posOffset>1029970</wp:posOffset>
                </wp:positionV>
                <wp:extent cx="1047750" cy="0"/>
                <wp:effectExtent l="0" t="0" r="19050" b="19050"/>
                <wp:wrapNone/>
                <wp:docPr id="19" name="Straight Connector 19"/>
                <wp:cNvGraphicFramePr/>
                <a:graphic xmlns:a="http://schemas.openxmlformats.org/drawingml/2006/main">
                  <a:graphicData uri="http://schemas.microsoft.com/office/word/2010/wordprocessingShape">
                    <wps:wsp>
                      <wps:cNvCnPr/>
                      <wps:spPr>
                        <a:xfrm>
                          <a:off x="0" y="0"/>
                          <a:ext cx="1047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line w14:anchorId="13BE0F4E" id="Straight Connector 1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4.1pt,81.1pt" to="386.6pt,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" strokecolor="black [3040]"/>
            </w:pict>
          </mc:Fallback>
        </mc:AlternateContent>
      </w:r>
      <w:r w:rsidR="00DF58CA" w:rsidRPr="00AB78A3">
        <w:rPr>
          <w:noProof/>
          <w:lang w:val="en-IE" w:eastAsia="en-IE"/>
        </w:rPr>
        <mc:AlternateContent>
          <mc:Choice Requires="wps">
            <w:drawing>
              <wp:anchor distT="0" distB="0" distL="114300" distR="114300" simplePos="0" relativeHeight="251670528" behindDoc="0" locked="0" layoutInCell="1" allowOverlap="1" wp14:anchorId="1F1A7BE1" wp14:editId="560F260D">
                <wp:simplePos x="0" y="0"/>
                <wp:positionH relativeFrom="column">
                  <wp:posOffset>3585845</wp:posOffset>
                </wp:positionH>
                <wp:positionV relativeFrom="paragraph">
                  <wp:posOffset>29845</wp:posOffset>
                </wp:positionV>
                <wp:extent cx="1323975" cy="0"/>
                <wp:effectExtent l="38100" t="76200" r="0" b="114300"/>
                <wp:wrapNone/>
                <wp:docPr id="21" name="Straight Arrow Connector 21"/>
                <wp:cNvGraphicFramePr/>
                <a:graphic xmlns:a="http://schemas.openxmlformats.org/drawingml/2006/main">
                  <a:graphicData uri="http://schemas.microsoft.com/office/word/2010/wordprocessingShape">
                    <wps:wsp>
                      <wps:cNvCnPr/>
                      <wps:spPr>
                        <a:xfrm flipH="1">
                          <a:off x="0" y="0"/>
                          <a:ext cx="13239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6A08BE3F" id="Straight Arrow Connector 21" o:spid="_x0000_s1026" type="#_x0000_t32" style="position:absolute;margin-left:282.35pt;margin-top:2.35pt;width:104.25pt;height:0;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681792" behindDoc="0" locked="0" layoutInCell="1" allowOverlap="1" wp14:anchorId="1E33AD39" wp14:editId="3F8917C8">
                <wp:simplePos x="0" y="0"/>
                <wp:positionH relativeFrom="column">
                  <wp:posOffset>3385820</wp:posOffset>
                </wp:positionH>
                <wp:positionV relativeFrom="paragraph">
                  <wp:posOffset>2420620</wp:posOffset>
                </wp:positionV>
                <wp:extent cx="247650" cy="323850"/>
                <wp:effectExtent l="0" t="0" r="0" b="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323850"/>
                        </a:xfrm>
                        <a:prstGeom prst="rect">
                          <a:avLst/>
                        </a:prstGeom>
                        <a:solidFill>
                          <a:srgbClr val="FFFFFF"/>
                        </a:solidFill>
                        <a:ln w="9525">
                          <a:noFill/>
                          <a:miter lim="800000"/>
                          <a:headEnd/>
                          <a:tailEnd/>
                        </a:ln>
                      </wps:spPr>
                      <wps:txbx>
                        <w:txbxContent>
                          <w:p w14:paraId="448F0B61" w14:textId="77777777" w:rsidR="00EC01AA" w:rsidRDefault="00EC01AA" w:rsidP="00DF58CA">
                            <w:r>
                              <w:rPr>
                                <w:noProof/>
                                <w:lang w:val="en-IE" w:eastAsia="en-IE"/>
                              </w:rPr>
                              <w:drawing>
                                <wp:inline distT="0" distB="0" distL="0" distR="0" wp14:anchorId="2ACCD7CD" wp14:editId="0F7F8A66">
                                  <wp:extent cx="76200" cy="19050"/>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2AED2400" wp14:editId="668AEFA3">
                                  <wp:extent cx="74930" cy="11921"/>
                                  <wp:effectExtent l="0" t="0" r="0" b="0"/>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33AD39" id="_x0000_s1041" type="#_x0000_t202" style="position:absolute;left:0;text-align:left;margin-left:266.6pt;margin-top:190.6pt;width:19.5pt;height:2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" stroked="f">
                <v:textbox>
                  <w:txbxContent>
                    <w:p w14:paraId="448F0B61" w14:textId="77777777" w:rsidR="00EC01AA" w:rsidRDefault="00EC01AA" w:rsidP="00DF58CA">
                      <w:r>
                        <w:rPr>
                          <w:noProof/>
                          <w:lang w:val="en-IE" w:eastAsia="en-IE"/>
                        </w:rPr>
                        <w:drawing>
                          <wp:inline distT="0" distB="0" distL="0" distR="0" wp14:anchorId="2ACCD7CD" wp14:editId="0F7F8A66">
                            <wp:extent cx="76200" cy="19050"/>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IE" w:eastAsia="en-IE"/>
                        </w:rPr>
                        <w:drawing>
                          <wp:inline distT="0" distB="0" distL="0" distR="0" wp14:anchorId="2AED2400" wp14:editId="668AEFA3">
                            <wp:extent cx="74930" cy="11921"/>
                            <wp:effectExtent l="0" t="0" r="0" b="0"/>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89984" behindDoc="0" locked="0" layoutInCell="1" allowOverlap="1" wp14:anchorId="096236B7" wp14:editId="17D9C2E7">
                <wp:simplePos x="0" y="0"/>
                <wp:positionH relativeFrom="column">
                  <wp:posOffset>2976245</wp:posOffset>
                </wp:positionH>
                <wp:positionV relativeFrom="paragraph">
                  <wp:posOffset>2963545</wp:posOffset>
                </wp:positionV>
                <wp:extent cx="314325" cy="0"/>
                <wp:effectExtent l="38100" t="76200" r="0" b="114300"/>
                <wp:wrapNone/>
                <wp:docPr id="311" name="Straight Arrow Connector 311"/>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6ABE3EC9" id="Straight Arrow Connector 311" o:spid="_x0000_s1026" type="#_x0000_t32" style="position:absolute;margin-left:234.35pt;margin-top:233.35pt;width:24.75pt;height:0;flip:x;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678720" behindDoc="0" locked="0" layoutInCell="1" allowOverlap="1" wp14:anchorId="1816E925" wp14:editId="41FAE005">
                <wp:simplePos x="0" y="0"/>
                <wp:positionH relativeFrom="column">
                  <wp:posOffset>3757295</wp:posOffset>
                </wp:positionH>
                <wp:positionV relativeFrom="paragraph">
                  <wp:posOffset>2115820</wp:posOffset>
                </wp:positionV>
                <wp:extent cx="19050" cy="714375"/>
                <wp:effectExtent l="76200" t="0" r="114300" b="66675"/>
                <wp:wrapNone/>
                <wp:docPr id="31" name="Straight Arrow Connector 31"/>
                <wp:cNvGraphicFramePr/>
                <a:graphic xmlns:a="http://schemas.openxmlformats.org/drawingml/2006/main">
                  <a:graphicData uri="http://schemas.microsoft.com/office/word/2010/wordprocessingShape">
                    <wps:wsp>
                      <wps:cNvCnPr/>
                      <wps:spPr>
                        <a:xfrm>
                          <a:off x="0" y="0"/>
                          <a:ext cx="19050" cy="7143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00A6E45B" id="Straight Arrow Connector 31" o:spid="_x0000_s1026" type="#_x0000_t32" style="position:absolute;margin-left:295.85pt;margin-top:166.6pt;width:1.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679744" behindDoc="0" locked="0" layoutInCell="1" allowOverlap="1" wp14:anchorId="507106C4" wp14:editId="1B1D7D13">
                <wp:simplePos x="0" y="0"/>
                <wp:positionH relativeFrom="column">
                  <wp:posOffset>3290570</wp:posOffset>
                </wp:positionH>
                <wp:positionV relativeFrom="paragraph">
                  <wp:posOffset>2834005</wp:posOffset>
                </wp:positionV>
                <wp:extent cx="838200" cy="304800"/>
                <wp:effectExtent l="0" t="0" r="19050" b="19050"/>
                <wp:wrapNone/>
                <wp:docPr id="288" name="Flowchart: Process 288"/>
                <wp:cNvGraphicFramePr/>
                <a:graphic xmlns:a="http://schemas.openxmlformats.org/drawingml/2006/main">
                  <a:graphicData uri="http://schemas.microsoft.com/office/word/2010/wordprocessingShape">
                    <wps:wsp>
                      <wps:cNvSpPr/>
                      <wps:spPr>
                        <a:xfrm>
                          <a:off x="0" y="0"/>
                          <a:ext cx="838200" cy="3048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B181FAC" w14:textId="77777777" w:rsidR="00EC01AA" w:rsidRDefault="00EC01AA" w:rsidP="00DF58CA">
                            <w:pPr>
                              <w:jc w:val="center"/>
                            </w:pPr>
                            <w:r>
                              <w:t>Ask IALA</w:t>
                            </w:r>
                          </w:p>
                          <w:p w14:paraId="6783F30E" w14:textId="77777777" w:rsidR="00EC01AA" w:rsidRDefault="00EC01AA"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106C4" id="Flowchart: Process 288" o:spid="_x0000_s1042" type="#_x0000_t109" style="position:absolute;left:0;text-align:left;margin-left:259.1pt;margin-top:223.15pt;width:66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" fillcolor="white [3201]" strokecolor="black [3200]" strokeweight="1pt">
                <v:textbox>
                  <w:txbxContent>
                    <w:p w14:paraId="7B181FAC" w14:textId="77777777" w:rsidR="00EC01AA" w:rsidRDefault="00EC01AA" w:rsidP="00DF58CA">
                      <w:pPr>
                        <w:jc w:val="center"/>
                      </w:pPr>
                      <w:r>
                        <w:t>Ask IALA</w:t>
                      </w:r>
                    </w:p>
                    <w:p w14:paraId="6783F30E" w14:textId="77777777" w:rsidR="00EC01AA" w:rsidRDefault="00EC01AA" w:rsidP="00DF58CA">
                      <w:pPr>
                        <w:jc w:val="center"/>
                      </w:pP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88960" behindDoc="0" locked="0" layoutInCell="1" allowOverlap="1" wp14:anchorId="5553FCA5" wp14:editId="12102F5E">
                <wp:simplePos x="0" y="0"/>
                <wp:positionH relativeFrom="column">
                  <wp:posOffset>1080770</wp:posOffset>
                </wp:positionH>
                <wp:positionV relativeFrom="paragraph">
                  <wp:posOffset>2954020</wp:posOffset>
                </wp:positionV>
                <wp:extent cx="1895475" cy="0"/>
                <wp:effectExtent l="0" t="0" r="9525" b="19050"/>
                <wp:wrapNone/>
                <wp:docPr id="310" name="Straight Connector 310"/>
                <wp:cNvGraphicFramePr/>
                <a:graphic xmlns:a="http://schemas.openxmlformats.org/drawingml/2006/main">
                  <a:graphicData uri="http://schemas.microsoft.com/office/word/2010/wordprocessingShape">
                    <wps:wsp>
                      <wps:cNvCnPr/>
                      <wps:spPr>
                        <a:xfrm>
                          <a:off x="0" y="0"/>
                          <a:ext cx="1895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line w14:anchorId="3DB6A6BF" id="Straight Connector 310"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1pt,232.6pt" to="234.35pt,2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" strokecolor="black [3040]"/>
            </w:pict>
          </mc:Fallback>
        </mc:AlternateContent>
      </w:r>
      <w:r w:rsidR="00DF58CA" w:rsidRPr="00AB78A3">
        <w:rPr>
          <w:noProof/>
          <w:lang w:val="en-IE" w:eastAsia="en-IE"/>
        </w:rPr>
        <mc:AlternateContent>
          <mc:Choice Requires="wps">
            <w:drawing>
              <wp:anchor distT="0" distB="0" distL="114300" distR="114300" simplePos="0" relativeHeight="251687936" behindDoc="0" locked="0" layoutInCell="1" allowOverlap="1" wp14:anchorId="11F5F26E" wp14:editId="2362322A">
                <wp:simplePos x="0" y="0"/>
                <wp:positionH relativeFrom="column">
                  <wp:posOffset>2985770</wp:posOffset>
                </wp:positionH>
                <wp:positionV relativeFrom="paragraph">
                  <wp:posOffset>2611121</wp:posOffset>
                </wp:positionV>
                <wp:extent cx="0" cy="342899"/>
                <wp:effectExtent l="0" t="0" r="19050" b="19685"/>
                <wp:wrapNone/>
                <wp:docPr id="309" name="Straight Connector 309"/>
                <wp:cNvGraphicFramePr/>
                <a:graphic xmlns:a="http://schemas.openxmlformats.org/drawingml/2006/main">
                  <a:graphicData uri="http://schemas.microsoft.com/office/word/2010/wordprocessingShape">
                    <wps:wsp>
                      <wps:cNvCnPr/>
                      <wps:spPr>
                        <a:xfrm flipV="1">
                          <a:off x="0" y="0"/>
                          <a:ext cx="0" cy="34289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line w14:anchorId="40CACA27" id="Straight Connector 309" o:spid="_x0000_s1026" style="position:absolute;flip:y;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1pt,205.6pt" to="235.1pt,2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" strokecolor="black [3040]"/>
            </w:pict>
          </mc:Fallback>
        </mc:AlternateContent>
      </w:r>
      <w:r w:rsidR="00DF58CA" w:rsidRPr="00AB78A3">
        <w:rPr>
          <w:noProof/>
          <w:lang w:val="en-IE" w:eastAsia="en-IE"/>
        </w:rPr>
        <mc:AlternateContent>
          <mc:Choice Requires="wps">
            <w:drawing>
              <wp:anchor distT="0" distB="0" distL="114300" distR="114300" simplePos="0" relativeHeight="251685888" behindDoc="0" locked="0" layoutInCell="1" allowOverlap="1" wp14:anchorId="092B44AF" wp14:editId="5BF6B5BB">
                <wp:simplePos x="0" y="0"/>
                <wp:positionH relativeFrom="column">
                  <wp:posOffset>1071245</wp:posOffset>
                </wp:positionH>
                <wp:positionV relativeFrom="paragraph">
                  <wp:posOffset>2954020</wp:posOffset>
                </wp:positionV>
                <wp:extent cx="0" cy="523875"/>
                <wp:effectExtent l="95250" t="0" r="57150" b="66675"/>
                <wp:wrapNone/>
                <wp:docPr id="299" name="Straight Arrow Connector 299"/>
                <wp:cNvGraphicFramePr/>
                <a:graphic xmlns:a="http://schemas.openxmlformats.org/drawingml/2006/main">
                  <a:graphicData uri="http://schemas.microsoft.com/office/word/2010/wordprocessingShape">
                    <wps:wsp>
                      <wps:cNvCnPr/>
                      <wps:spPr>
                        <a:xfrm>
                          <a:off x="0" y="0"/>
                          <a:ext cx="0" cy="523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6D8B0513" id="Straight Arrow Connector 299" o:spid="_x0000_s1026" type="#_x0000_t32" style="position:absolute;margin-left:84.35pt;margin-top:232.6pt;width:0;height:41.2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686912" behindDoc="0" locked="0" layoutInCell="1" allowOverlap="1" wp14:anchorId="22A69DB4" wp14:editId="6CFCC2E7">
                <wp:simplePos x="0" y="0"/>
                <wp:positionH relativeFrom="column">
                  <wp:posOffset>2550795</wp:posOffset>
                </wp:positionH>
                <wp:positionV relativeFrom="paragraph">
                  <wp:posOffset>2558415</wp:posOffset>
                </wp:positionV>
                <wp:extent cx="266700" cy="280035"/>
                <wp:effectExtent l="0" t="0" r="0" b="5715"/>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80035"/>
                        </a:xfrm>
                        <a:prstGeom prst="rect">
                          <a:avLst/>
                        </a:prstGeom>
                        <a:solidFill>
                          <a:srgbClr val="FFFFFF"/>
                        </a:solidFill>
                        <a:ln w="9525">
                          <a:noFill/>
                          <a:miter lim="800000"/>
                          <a:headEnd/>
                          <a:tailEnd/>
                        </a:ln>
                      </wps:spPr>
                      <wps:txbx>
                        <w:txbxContent>
                          <w:p w14:paraId="2AE90CF4" w14:textId="77777777" w:rsidR="00EC01AA" w:rsidRDefault="00EC01AA" w:rsidP="00DF58CA">
                            <w:r>
                              <w:rPr>
                                <w:noProof/>
                                <w:lang w:val="en-IE" w:eastAsia="en-IE"/>
                              </w:rPr>
                              <w:drawing>
                                <wp:inline distT="0" distB="0" distL="0" distR="0" wp14:anchorId="02944628" wp14:editId="0D541692">
                                  <wp:extent cx="76200" cy="19050"/>
                                  <wp:effectExtent l="0" t="0" r="0" b="0"/>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A69DB4" id="_x0000_s1043" type="#_x0000_t202" style="position:absolute;left:0;text-align:left;margin-left:200.85pt;margin-top:201.45pt;width:21pt;height:22.0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" stroked="f">
                <v:textbox style="mso-fit-shape-to-text:t">
                  <w:txbxContent>
                    <w:p w14:paraId="2AE90CF4" w14:textId="77777777" w:rsidR="00EC01AA" w:rsidRDefault="00EC01AA" w:rsidP="00DF58CA">
                      <w:r>
                        <w:rPr>
                          <w:noProof/>
                          <w:lang w:val="en-IE" w:eastAsia="en-IE"/>
                        </w:rPr>
                        <w:drawing>
                          <wp:inline distT="0" distB="0" distL="0" distR="0" wp14:anchorId="02944628" wp14:editId="0D541692">
                            <wp:extent cx="76200" cy="19050"/>
                            <wp:effectExtent l="0" t="0" r="0" b="0"/>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t>N</w:t>
                      </w: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83840" behindDoc="0" locked="0" layoutInCell="1" allowOverlap="1" wp14:anchorId="37CE00D2" wp14:editId="75023727">
                <wp:simplePos x="0" y="0"/>
                <wp:positionH relativeFrom="column">
                  <wp:posOffset>2118360</wp:posOffset>
                </wp:positionH>
                <wp:positionV relativeFrom="paragraph">
                  <wp:posOffset>3192145</wp:posOffset>
                </wp:positionV>
                <wp:extent cx="1743075" cy="942975"/>
                <wp:effectExtent l="0" t="0" r="28575" b="28575"/>
                <wp:wrapNone/>
                <wp:docPr id="297" name="Flowchart: Decision 297"/>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6DF28EB1" w14:textId="77777777" w:rsidR="00EC01AA" w:rsidRPr="007716F4" w:rsidRDefault="00EC01AA" w:rsidP="00DF58CA">
                            <w:pPr>
                              <w:jc w:val="center"/>
                              <w:rPr>
                                <w:szCs w:val="18"/>
                              </w:rPr>
                            </w:pPr>
                            <w:r w:rsidRPr="007716F4">
                              <w:rPr>
                                <w:szCs w:val="18"/>
                              </w:rPr>
                              <w:t>Meets CA require</w:t>
                            </w:r>
                            <w:r>
                              <w:rPr>
                                <w:szCs w:val="18"/>
                              </w:rPr>
                              <w:t>ment</w:t>
                            </w:r>
                            <w:r w:rsidRPr="007716F4">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E00D2" id="Flowchart: Decision 297" o:spid="_x0000_s1044" type="#_x0000_t110" style="position:absolute;left:0;text-align:left;margin-left:166.8pt;margin-top:251.35pt;width:137.25pt;height:7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" fillcolor="white [3201]" strokecolor="black [3200]" strokeweight="1pt">
                <v:textbox>
                  <w:txbxContent>
                    <w:p w14:paraId="6DF28EB1" w14:textId="77777777" w:rsidR="00EC01AA" w:rsidRPr="007716F4" w:rsidRDefault="00EC01AA" w:rsidP="00DF58CA">
                      <w:pPr>
                        <w:jc w:val="center"/>
                        <w:rPr>
                          <w:szCs w:val="18"/>
                        </w:rPr>
                      </w:pPr>
                      <w:r w:rsidRPr="007716F4">
                        <w:rPr>
                          <w:szCs w:val="18"/>
                        </w:rPr>
                        <w:t>Meets CA require</w:t>
                      </w:r>
                      <w:r>
                        <w:rPr>
                          <w:szCs w:val="18"/>
                        </w:rPr>
                        <w:t>ment</w:t>
                      </w:r>
                      <w:r w:rsidRPr="007716F4">
                        <w:rPr>
                          <w:szCs w:val="18"/>
                        </w:rPr>
                        <w:t>?</w:t>
                      </w: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82816" behindDoc="0" locked="0" layoutInCell="1" allowOverlap="1" wp14:anchorId="710ABC37" wp14:editId="43E37D4C">
                <wp:simplePos x="0" y="0"/>
                <wp:positionH relativeFrom="column">
                  <wp:posOffset>614045</wp:posOffset>
                </wp:positionH>
                <wp:positionV relativeFrom="paragraph">
                  <wp:posOffset>3477895</wp:posOffset>
                </wp:positionV>
                <wp:extent cx="1066800" cy="419100"/>
                <wp:effectExtent l="0" t="0" r="19050" b="19050"/>
                <wp:wrapNone/>
                <wp:docPr id="296" name="Flowchart: Process 296"/>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2F5C0E87" w14:textId="77777777" w:rsidR="00EC01AA" w:rsidRDefault="00EC01AA" w:rsidP="00DF58CA">
                            <w:pPr>
                              <w:jc w:val="center"/>
                            </w:pPr>
                            <w:r>
                              <w:t>CA full evaluation</w:t>
                            </w:r>
                          </w:p>
                          <w:p w14:paraId="79A618D2" w14:textId="77777777" w:rsidR="00EC01AA" w:rsidRDefault="00EC01AA"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0ABC37" id="Flowchart: Process 296" o:spid="_x0000_s1045" type="#_x0000_t109" style="position:absolute;left:0;text-align:left;margin-left:48.35pt;margin-top:273.85pt;width:84pt;height:33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" fillcolor="white [3201]" strokecolor="black [3200]" strokeweight="1pt">
                <v:textbox>
                  <w:txbxContent>
                    <w:p w14:paraId="2F5C0E87" w14:textId="77777777" w:rsidR="00EC01AA" w:rsidRDefault="00EC01AA" w:rsidP="00DF58CA">
                      <w:pPr>
                        <w:jc w:val="center"/>
                      </w:pPr>
                      <w:r>
                        <w:t>CA full evaluation</w:t>
                      </w:r>
                    </w:p>
                    <w:p w14:paraId="79A618D2" w14:textId="77777777" w:rsidR="00EC01AA" w:rsidRDefault="00EC01AA" w:rsidP="00DF58CA">
                      <w:pPr>
                        <w:jc w:val="center"/>
                      </w:pP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76672" behindDoc="0" locked="0" layoutInCell="1" allowOverlap="1" wp14:anchorId="094A9512" wp14:editId="0D457975">
                <wp:simplePos x="0" y="0"/>
                <wp:positionH relativeFrom="column">
                  <wp:posOffset>1080770</wp:posOffset>
                </wp:positionH>
                <wp:positionV relativeFrom="paragraph">
                  <wp:posOffset>1229995</wp:posOffset>
                </wp:positionV>
                <wp:extent cx="0" cy="647700"/>
                <wp:effectExtent l="95250" t="0" r="95250" b="57150"/>
                <wp:wrapNone/>
                <wp:docPr id="29" name="Straight Arrow Connector 29"/>
                <wp:cNvGraphicFramePr/>
                <a:graphic xmlns:a="http://schemas.openxmlformats.org/drawingml/2006/main">
                  <a:graphicData uri="http://schemas.microsoft.com/office/word/2010/wordprocessingShape">
                    <wps:wsp>
                      <wps:cNvCnPr/>
                      <wps:spPr>
                        <a:xfrm>
                          <a:off x="0" y="0"/>
                          <a:ext cx="0" cy="647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1FE5ECAE" id="Straight Arrow Connector 29" o:spid="_x0000_s1026" type="#_x0000_t32" style="position:absolute;margin-left:85.1pt;margin-top:96.85pt;width:0;height:5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677696" behindDoc="0" locked="0" layoutInCell="1" allowOverlap="1" wp14:anchorId="3D512D89" wp14:editId="6E4CA4CD">
                <wp:simplePos x="0" y="0"/>
                <wp:positionH relativeFrom="column">
                  <wp:posOffset>2185670</wp:posOffset>
                </wp:positionH>
                <wp:positionV relativeFrom="paragraph">
                  <wp:posOffset>1601470</wp:posOffset>
                </wp:positionV>
                <wp:extent cx="1590675" cy="1009650"/>
                <wp:effectExtent l="0" t="0" r="28575" b="19050"/>
                <wp:wrapNone/>
                <wp:docPr id="30" name="Flowchart: Decision 30"/>
                <wp:cNvGraphicFramePr/>
                <a:graphic xmlns:a="http://schemas.openxmlformats.org/drawingml/2006/main">
                  <a:graphicData uri="http://schemas.microsoft.com/office/word/2010/wordprocessingShape">
                    <wps:wsp>
                      <wps:cNvSpPr/>
                      <wps:spPr>
                        <a:xfrm>
                          <a:off x="0" y="0"/>
                          <a:ext cx="1590675" cy="1009650"/>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1F4962BF" w14:textId="77777777" w:rsidR="00EC01AA" w:rsidRPr="007716F4" w:rsidRDefault="00EC01AA" w:rsidP="00DF58CA">
                            <w:pPr>
                              <w:jc w:val="center"/>
                              <w:rPr>
                                <w:szCs w:val="18"/>
                              </w:rPr>
                            </w:pPr>
                            <w:r>
                              <w:rPr>
                                <w:szCs w:val="18"/>
                              </w:rPr>
                              <w:t>IALA assistance required</w:t>
                            </w:r>
                            <w:r w:rsidRPr="007716F4">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12D89" id="Flowchart: Decision 30" o:spid="_x0000_s1046" type="#_x0000_t110" style="position:absolute;left:0;text-align:left;margin-left:172.1pt;margin-top:126.1pt;width:125.25pt;height:7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" fillcolor="white [3201]" strokecolor="black [3200]" strokeweight="1pt">
                <v:textbox>
                  <w:txbxContent>
                    <w:p w14:paraId="1F4962BF" w14:textId="77777777" w:rsidR="00EC01AA" w:rsidRPr="007716F4" w:rsidRDefault="00EC01AA" w:rsidP="00DF58CA">
                      <w:pPr>
                        <w:jc w:val="center"/>
                        <w:rPr>
                          <w:szCs w:val="18"/>
                        </w:rPr>
                      </w:pPr>
                      <w:r>
                        <w:rPr>
                          <w:szCs w:val="18"/>
                        </w:rPr>
                        <w:t>IALA assistance required</w:t>
                      </w:r>
                      <w:r w:rsidRPr="007716F4">
                        <w:rPr>
                          <w:szCs w:val="18"/>
                        </w:rPr>
                        <w:t>?</w:t>
                      </w: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80768" behindDoc="0" locked="0" layoutInCell="1" allowOverlap="1" wp14:anchorId="0D5B49FB" wp14:editId="0231DF41">
                <wp:simplePos x="0" y="0"/>
                <wp:positionH relativeFrom="column">
                  <wp:posOffset>1680845</wp:posOffset>
                </wp:positionH>
                <wp:positionV relativeFrom="paragraph">
                  <wp:posOffset>2115820</wp:posOffset>
                </wp:positionV>
                <wp:extent cx="504825" cy="0"/>
                <wp:effectExtent l="0" t="76200" r="28575" b="114300"/>
                <wp:wrapNone/>
                <wp:docPr id="289" name="Straight Arrow Connector 289"/>
                <wp:cNvGraphicFramePr/>
                <a:graphic xmlns:a="http://schemas.openxmlformats.org/drawingml/2006/main">
                  <a:graphicData uri="http://schemas.microsoft.com/office/word/2010/wordprocessingShape">
                    <wps:wsp>
                      <wps:cNvCnPr/>
                      <wps:spPr>
                        <a:xfrm>
                          <a:off x="0" y="0"/>
                          <a:ext cx="5048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7FC94414" id="Straight Arrow Connector 289" o:spid="_x0000_s1026" type="#_x0000_t32" style="position:absolute;margin-left:132.35pt;margin-top:166.6pt;width:39.75pt;height:0;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675648" behindDoc="0" locked="0" layoutInCell="1" allowOverlap="1" wp14:anchorId="4E4E7583" wp14:editId="3370F3B4">
                <wp:simplePos x="0" y="0"/>
                <wp:positionH relativeFrom="column">
                  <wp:posOffset>614045</wp:posOffset>
                </wp:positionH>
                <wp:positionV relativeFrom="paragraph">
                  <wp:posOffset>1877695</wp:posOffset>
                </wp:positionV>
                <wp:extent cx="1066800" cy="419100"/>
                <wp:effectExtent l="0" t="0" r="19050" b="19050"/>
                <wp:wrapNone/>
                <wp:docPr id="28" name="Flowchart: Process 28"/>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A5CC909" w14:textId="77777777" w:rsidR="00EC01AA" w:rsidRDefault="00EC01AA" w:rsidP="00DF58CA">
                            <w:pPr>
                              <w:jc w:val="center"/>
                            </w:pPr>
                            <w:r>
                              <w:t>CA initial evaluation</w:t>
                            </w:r>
                          </w:p>
                          <w:p w14:paraId="54995DDF" w14:textId="77777777" w:rsidR="00EC01AA" w:rsidRDefault="00EC01AA"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E4E7583" id="Flowchart: Process 28" o:spid="_x0000_s1047" type="#_x0000_t109" style="position:absolute;left:0;text-align:left;margin-left:48.35pt;margin-top:147.85pt;width:84pt;height:33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" fillcolor="white [3201]" strokecolor="black [3200]" strokeweight="1pt">
                <v:textbox>
                  <w:txbxContent>
                    <w:p w14:paraId="7A5CC909" w14:textId="77777777" w:rsidR="00EC01AA" w:rsidRDefault="00EC01AA" w:rsidP="00DF58CA">
                      <w:pPr>
                        <w:jc w:val="center"/>
                      </w:pPr>
                      <w:r>
                        <w:t>CA initial evaluation</w:t>
                      </w:r>
                    </w:p>
                    <w:p w14:paraId="54995DDF" w14:textId="77777777" w:rsidR="00EC01AA" w:rsidRDefault="00EC01AA" w:rsidP="00DF58CA">
                      <w:pPr>
                        <w:jc w:val="center"/>
                      </w:pP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73600" behindDoc="0" locked="0" layoutInCell="1" allowOverlap="1" wp14:anchorId="11D74F13" wp14:editId="0C013784">
                <wp:simplePos x="0" y="0"/>
                <wp:positionH relativeFrom="column">
                  <wp:posOffset>1623695</wp:posOffset>
                </wp:positionH>
                <wp:positionV relativeFrom="paragraph">
                  <wp:posOffset>1029970</wp:posOffset>
                </wp:positionV>
                <wp:extent cx="495300" cy="0"/>
                <wp:effectExtent l="38100" t="76200" r="0" b="114300"/>
                <wp:wrapNone/>
                <wp:docPr id="24" name="Straight Arrow Connector 24"/>
                <wp:cNvGraphicFramePr/>
                <a:graphic xmlns:a="http://schemas.openxmlformats.org/drawingml/2006/main">
                  <a:graphicData uri="http://schemas.microsoft.com/office/word/2010/wordprocessingShape">
                    <wps:wsp>
                      <wps:cNvCnPr/>
                      <wps:spPr>
                        <a:xfrm flipH="1">
                          <a:off x="0" y="0"/>
                          <a:ext cx="4953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4388B59B" id="Straight Arrow Connector 24" o:spid="_x0000_s1026" type="#_x0000_t32" style="position:absolute;margin-left:127.85pt;margin-top:81.1pt;width:39pt;height:0;flip:x;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672576" behindDoc="0" locked="0" layoutInCell="1" allowOverlap="1" wp14:anchorId="25BB6B7E" wp14:editId="5845CB63">
                <wp:simplePos x="0" y="0"/>
                <wp:positionH relativeFrom="column">
                  <wp:posOffset>556895</wp:posOffset>
                </wp:positionH>
                <wp:positionV relativeFrom="paragraph">
                  <wp:posOffset>810895</wp:posOffset>
                </wp:positionV>
                <wp:extent cx="1066800" cy="419100"/>
                <wp:effectExtent l="0" t="0" r="19050" b="19050"/>
                <wp:wrapNone/>
                <wp:docPr id="7" name="Flowchart: Process 7"/>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116EC524" w14:textId="77777777" w:rsidR="00EC01AA" w:rsidRDefault="00EC01AA" w:rsidP="00DF58CA">
                            <w:pPr>
                              <w:jc w:val="center"/>
                            </w:pPr>
                            <w:r>
                              <w:t>Submit to 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5BB6B7E" id="Flowchart: Process 7" o:spid="_x0000_s1048" type="#_x0000_t109" style="position:absolute;left:0;text-align:left;margin-left:43.85pt;margin-top:63.85pt;width:84pt;height:33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" fillcolor="white [3201]" strokecolor="black [3200]" strokeweight="1pt">
                <v:textbox>
                  <w:txbxContent>
                    <w:p w14:paraId="116EC524" w14:textId="77777777" w:rsidR="00EC01AA" w:rsidRDefault="00EC01AA" w:rsidP="00DF58CA">
                      <w:pPr>
                        <w:jc w:val="center"/>
                      </w:pPr>
                      <w:r>
                        <w:t>Submit to CA</w:t>
                      </w: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67456" behindDoc="0" locked="0" layoutInCell="1" allowOverlap="1" wp14:anchorId="680B6CC7" wp14:editId="1958F83F">
                <wp:simplePos x="0" y="0"/>
                <wp:positionH relativeFrom="column">
                  <wp:posOffset>2118360</wp:posOffset>
                </wp:positionH>
                <wp:positionV relativeFrom="paragraph">
                  <wp:posOffset>553720</wp:posOffset>
                </wp:positionV>
                <wp:extent cx="1743075" cy="942975"/>
                <wp:effectExtent l="0" t="0" r="28575" b="28575"/>
                <wp:wrapNone/>
                <wp:docPr id="17" name="Flowchart: Decision 17"/>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56D79EF9" w14:textId="77777777" w:rsidR="00EC01AA" w:rsidRPr="007716F4" w:rsidRDefault="00EC01AA" w:rsidP="00DF58CA">
                            <w:pPr>
                              <w:jc w:val="center"/>
                              <w:rPr>
                                <w:szCs w:val="18"/>
                              </w:rPr>
                            </w:pPr>
                            <w:r w:rsidRPr="007716F4">
                              <w:rPr>
                                <w:szCs w:val="18"/>
                              </w:rPr>
                              <w:t>Meets CA require</w:t>
                            </w:r>
                            <w:r>
                              <w:rPr>
                                <w:szCs w:val="18"/>
                              </w:rPr>
                              <w:t>ment</w:t>
                            </w:r>
                            <w:r w:rsidRPr="007716F4">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0B6CC7" id="Flowchart: Decision 17" o:spid="_x0000_s1049" type="#_x0000_t110" style="position:absolute;left:0;text-align:left;margin-left:166.8pt;margin-top:43.6pt;width:137.25pt;height:7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" fillcolor="white [3201]" strokecolor="black [3200]" strokeweight="1pt">
                <v:textbox>
                  <w:txbxContent>
                    <w:p w14:paraId="56D79EF9" w14:textId="77777777" w:rsidR="00EC01AA" w:rsidRPr="007716F4" w:rsidRDefault="00EC01AA" w:rsidP="00DF58CA">
                      <w:pPr>
                        <w:jc w:val="center"/>
                        <w:rPr>
                          <w:szCs w:val="18"/>
                        </w:rPr>
                      </w:pPr>
                      <w:r w:rsidRPr="007716F4">
                        <w:rPr>
                          <w:szCs w:val="18"/>
                        </w:rPr>
                        <w:t>Meets CA require</w:t>
                      </w:r>
                      <w:r>
                        <w:rPr>
                          <w:szCs w:val="18"/>
                        </w:rPr>
                        <w:t>ment</w:t>
                      </w:r>
                      <w:r w:rsidRPr="007716F4">
                        <w:rPr>
                          <w:szCs w:val="18"/>
                        </w:rPr>
                        <w:t>?</w:t>
                      </w:r>
                    </w:p>
                  </w:txbxContent>
                </v:textbox>
              </v:shape>
            </w:pict>
          </mc:Fallback>
        </mc:AlternateContent>
      </w:r>
      <w:r w:rsidR="00DF58CA" w:rsidRPr="00AB78A3">
        <w:rPr>
          <w:noProof/>
          <w:lang w:val="en-IE" w:eastAsia="en-IE"/>
        </w:rPr>
        <mc:AlternateContent>
          <mc:Choice Requires="wps">
            <w:drawing>
              <wp:anchor distT="0" distB="0" distL="114300" distR="114300" simplePos="0" relativeHeight="251664384" behindDoc="0" locked="0" layoutInCell="1" allowOverlap="1" wp14:anchorId="05383639" wp14:editId="5884D80F">
                <wp:simplePos x="0" y="0"/>
                <wp:positionH relativeFrom="column">
                  <wp:posOffset>1776095</wp:posOffset>
                </wp:positionH>
                <wp:positionV relativeFrom="paragraph">
                  <wp:posOffset>29845</wp:posOffset>
                </wp:positionV>
                <wp:extent cx="771525" cy="0"/>
                <wp:effectExtent l="0" t="76200" r="28575" b="114300"/>
                <wp:wrapNone/>
                <wp:docPr id="8" name="Straight Arrow Connector 8"/>
                <wp:cNvGraphicFramePr/>
                <a:graphic xmlns:a="http://schemas.openxmlformats.org/drawingml/2006/main">
                  <a:graphicData uri="http://schemas.microsoft.com/office/word/2010/wordprocessingShape">
                    <wps:wsp>
                      <wps:cNvCnPr/>
                      <wps:spPr>
                        <a:xfrm>
                          <a:off x="0" y="0"/>
                          <a:ext cx="7715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1F3CB9AE" id="Straight Arrow Connector 8" o:spid="_x0000_s1026" type="#_x0000_t32" style="position:absolute;margin-left:139.85pt;margin-top:2.35pt;width:60.75pt;height:0;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" strokecolor="black [3040]">
                <v:stroke endarrow="open"/>
              </v:shape>
            </w:pict>
          </mc:Fallback>
        </mc:AlternateContent>
      </w:r>
      <w:r w:rsidR="00DF58CA" w:rsidRPr="00AB78A3">
        <w:rPr>
          <w:noProof/>
          <w:lang w:val="en-IE" w:eastAsia="en-IE"/>
        </w:rPr>
        <mc:AlternateContent>
          <mc:Choice Requires="wps">
            <w:drawing>
              <wp:anchor distT="0" distB="0" distL="114300" distR="114300" simplePos="0" relativeHeight="251666432" behindDoc="0" locked="0" layoutInCell="1" allowOverlap="1" wp14:anchorId="7B61AFDB" wp14:editId="6DA460CA">
                <wp:simplePos x="0" y="0"/>
                <wp:positionH relativeFrom="column">
                  <wp:posOffset>2995295</wp:posOffset>
                </wp:positionH>
                <wp:positionV relativeFrom="paragraph">
                  <wp:posOffset>258445</wp:posOffset>
                </wp:positionV>
                <wp:extent cx="0" cy="295275"/>
                <wp:effectExtent l="95250" t="0" r="57150" b="66675"/>
                <wp:wrapNone/>
                <wp:docPr id="15" name="Straight Arrow Connector 15"/>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 w14:anchorId="4DDE6EC1" id="Straight Arrow Connector 15" o:spid="_x0000_s1026" type="#_x0000_t32" style="position:absolute;margin-left:235.85pt;margin-top:20.35pt;width:0;height:23.2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" strokecolor="black [3040]">
                <v:stroke endarrow="open"/>
              </v:shape>
            </w:pict>
          </mc:Fallback>
        </mc:AlternateContent>
      </w:r>
      <w:r w:rsidR="00DF58CA" w:rsidRPr="00AB78A3">
        <w:rPr>
          <w:lang w:eastAsia="de-DE"/>
        </w:rPr>
        <w:br w:type="page"/>
      </w:r>
    </w:p>
    <w:p w14:paraId="61613177" w14:textId="77777777" w:rsidR="002A3BDC" w:rsidRDefault="002A3BDC" w:rsidP="002A3BDC">
      <w:pPr>
        <w:pStyle w:val="Heading1"/>
        <w:numPr>
          <w:ilvl w:val="0"/>
          <w:numId w:val="0"/>
        </w:numPr>
        <w:ind w:left="360"/>
        <w:rPr>
          <w:caps w:val="0"/>
        </w:rPr>
      </w:pPr>
      <w:bookmarkStart w:id="41" w:name="_Toc471381707"/>
      <w:bookmarkStart w:id="42" w:name="_Toc471381708"/>
      <w:bookmarkStart w:id="43" w:name="_Toc223954780"/>
      <w:bookmarkStart w:id="44" w:name="_Toc226602469"/>
      <w:bookmarkStart w:id="45" w:name="_Ref240881664"/>
      <w:bookmarkStart w:id="46" w:name="_Toc306778871"/>
      <w:bookmarkStart w:id="47" w:name="_Ref306868620"/>
      <w:bookmarkStart w:id="48" w:name="_Toc461287610"/>
      <w:bookmarkStart w:id="49" w:name="_Ref461288544"/>
      <w:bookmarkStart w:id="50" w:name="_Toc228011297"/>
    </w:p>
    <w:p w14:paraId="076BB7FC" w14:textId="43219141" w:rsidR="002D6BD1" w:rsidRPr="00F55AD7" w:rsidRDefault="002A3BDC" w:rsidP="002A3BDC">
      <w:pPr>
        <w:pStyle w:val="Heading1"/>
      </w:pPr>
      <w:bookmarkStart w:id="51" w:name="_Toc488859859"/>
      <w:bookmarkEnd w:id="41"/>
      <w:r>
        <w:t>definitions</w:t>
      </w:r>
      <w:bookmarkEnd w:id="51"/>
    </w:p>
    <w:p w14:paraId="4A7DFDA3" w14:textId="77777777" w:rsidR="002D6BD1" w:rsidRPr="00F55AD7" w:rsidRDefault="002D6BD1" w:rsidP="002D6BD1">
      <w:pPr>
        <w:pStyle w:val="Heading1separatationline"/>
      </w:pPr>
    </w:p>
    <w:p w14:paraId="5E782DCE" w14:textId="77777777" w:rsidR="002D6BD1" w:rsidRDefault="002D6BD1" w:rsidP="002D6BD1">
      <w:pPr>
        <w:pStyle w:val="Acronym"/>
        <w:ind w:left="0" w:firstLine="0"/>
        <w:jc w:val="both"/>
      </w:pPr>
      <w:r w:rsidRPr="00C843AC">
        <w:rPr>
          <w:rStyle w:val="BodyTextChar"/>
        </w:rPr>
        <w:t xml:space="preserve">The definitions of terms used in this Guideline can be found in the International Dictionary of Marine Aids to Navigation (IALA Dictionary) at </w:t>
      </w:r>
      <w:hyperlink r:id="rId24"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1D13BB52" w14:textId="77777777" w:rsidR="002D6BD1" w:rsidRDefault="002D6BD1" w:rsidP="002D6BD1">
      <w:pPr>
        <w:pStyle w:val="Heading1"/>
        <w:numPr>
          <w:ilvl w:val="0"/>
          <w:numId w:val="0"/>
        </w:numPr>
        <w:ind w:left="709" w:hanging="709"/>
        <w:rPr>
          <w:caps w:val="0"/>
        </w:rPr>
      </w:pPr>
    </w:p>
    <w:p w14:paraId="17F1735E" w14:textId="0CBDFCAB" w:rsidR="002D6BD1" w:rsidRDefault="002A3BDC" w:rsidP="002A3BDC">
      <w:pPr>
        <w:pStyle w:val="Heading1"/>
      </w:pPr>
      <w:bookmarkStart w:id="52" w:name="_Toc488859860"/>
      <w:bookmarkEnd w:id="42"/>
      <w:r>
        <w:t>acronyms</w:t>
      </w:r>
      <w:bookmarkEnd w:id="52"/>
    </w:p>
    <w:p w14:paraId="6F92DB06" w14:textId="77777777" w:rsidR="002A3BDC" w:rsidRPr="002A3BDC" w:rsidRDefault="002A3BDC" w:rsidP="002A3BDC">
      <w:pPr>
        <w:pStyle w:val="Heading1separatationline"/>
      </w:pPr>
    </w:p>
    <w:p w14:paraId="24E3AA8D" w14:textId="77777777" w:rsidR="002D6BD1" w:rsidRDefault="002D6BD1" w:rsidP="002D6BD1">
      <w:pPr>
        <w:pStyle w:val="Acronym"/>
      </w:pPr>
      <w:r>
        <w:t>ATO</w:t>
      </w:r>
      <w:r>
        <w:tab/>
        <w:t>Accredited Training Organisation</w:t>
      </w:r>
    </w:p>
    <w:p w14:paraId="4D12AF0D" w14:textId="77777777" w:rsidR="002D6BD1" w:rsidRDefault="002D6BD1" w:rsidP="002D6BD1">
      <w:pPr>
        <w:pStyle w:val="Acronym"/>
      </w:pPr>
      <w:r>
        <w:t>AtoN</w:t>
      </w:r>
      <w:r>
        <w:tab/>
        <w:t>Aids to Navigation</w:t>
      </w:r>
    </w:p>
    <w:p w14:paraId="60D258AB" w14:textId="37299926" w:rsidR="002D6BD1" w:rsidRDefault="002D6BD1" w:rsidP="002D6BD1">
      <w:pPr>
        <w:pStyle w:val="Acronym"/>
        <w:rPr>
          <w:rFonts w:cs="Arial"/>
        </w:rPr>
      </w:pPr>
      <w:r w:rsidRPr="00E071DB">
        <w:t>CA</w:t>
      </w:r>
      <w:r w:rsidRPr="00E071DB">
        <w:tab/>
      </w:r>
      <w:r w:rsidRPr="00E071DB">
        <w:rPr>
          <w:rFonts w:cs="Arial"/>
        </w:rPr>
        <w:t>Competent Authority</w:t>
      </w:r>
    </w:p>
    <w:p w14:paraId="51E52AD5" w14:textId="6F3E3F55" w:rsidR="00A40918" w:rsidRDefault="00A40918" w:rsidP="002D6BD1">
      <w:pPr>
        <w:pStyle w:val="Acronym"/>
      </w:pPr>
      <w:r>
        <w:t>CAPA</w:t>
      </w:r>
      <w:r>
        <w:tab/>
        <w:t>Corrective Action and Preventative Action</w:t>
      </w:r>
    </w:p>
    <w:p w14:paraId="00A074E3" w14:textId="77777777" w:rsidR="002D6BD1" w:rsidRDefault="002D6BD1" w:rsidP="002D6BD1">
      <w:pPr>
        <w:pStyle w:val="Acronym"/>
        <w:rPr>
          <w:szCs w:val="18"/>
        </w:rPr>
      </w:pPr>
      <w:r w:rsidRPr="00E071DB">
        <w:t>IALA</w:t>
      </w:r>
      <w:r w:rsidRPr="00E071DB">
        <w:tab/>
      </w:r>
      <w:r w:rsidRPr="00996CAC">
        <w:rPr>
          <w:szCs w:val="18"/>
        </w:rPr>
        <w:t xml:space="preserve">International Association of Marine Aids to Navigation and Lighthouse Authorities </w:t>
      </w:r>
      <w:r>
        <w:rPr>
          <w:szCs w:val="18"/>
        </w:rPr>
        <w:t>–</w:t>
      </w:r>
      <w:r w:rsidRPr="00996CAC">
        <w:rPr>
          <w:szCs w:val="18"/>
        </w:rPr>
        <w:t xml:space="preserve"> AISM</w:t>
      </w:r>
    </w:p>
    <w:p w14:paraId="26B0D6FF" w14:textId="77777777" w:rsidR="002D6BD1" w:rsidRDefault="002D6BD1" w:rsidP="002D6BD1">
      <w:pPr>
        <w:pStyle w:val="Acronym"/>
      </w:pPr>
      <w:r w:rsidRPr="00E071DB">
        <w:t>IMO</w:t>
      </w:r>
      <w:r w:rsidRPr="00E071DB">
        <w:tab/>
        <w:t>International Maritime Organization</w:t>
      </w:r>
    </w:p>
    <w:p w14:paraId="6934C6C2" w14:textId="77777777" w:rsidR="002D6BD1" w:rsidRPr="00E071DB" w:rsidRDefault="002D6BD1" w:rsidP="002D6BD1">
      <w:pPr>
        <w:pStyle w:val="Acronym"/>
      </w:pPr>
      <w:r>
        <w:t>MoU</w:t>
      </w:r>
      <w:r>
        <w:tab/>
        <w:t>Memorandum of Understanding</w:t>
      </w:r>
    </w:p>
    <w:p w14:paraId="28B9E8D1" w14:textId="77777777" w:rsidR="002D6BD1" w:rsidRPr="00E071DB" w:rsidRDefault="002D6BD1" w:rsidP="002D6BD1">
      <w:pPr>
        <w:pStyle w:val="Acronym"/>
      </w:pPr>
      <w:r w:rsidRPr="00E071DB">
        <w:t>MSC</w:t>
      </w:r>
      <w:r w:rsidRPr="00E071DB">
        <w:tab/>
      </w:r>
      <w:r w:rsidRPr="00996CAC">
        <w:rPr>
          <w:szCs w:val="18"/>
        </w:rPr>
        <w:t>Maritime Safety Committee (IMO)</w:t>
      </w:r>
    </w:p>
    <w:p w14:paraId="7F255E1B" w14:textId="77777777" w:rsidR="002D6BD1" w:rsidRPr="00E071DB" w:rsidRDefault="002D6BD1" w:rsidP="002D6BD1">
      <w:pPr>
        <w:pStyle w:val="Acronym"/>
      </w:pPr>
      <w:r w:rsidRPr="00E071DB">
        <w:t>OJT</w:t>
      </w:r>
      <w:r w:rsidRPr="00E071DB">
        <w:tab/>
        <w:t>On-the-Job Training</w:t>
      </w:r>
    </w:p>
    <w:p w14:paraId="57983D40" w14:textId="77777777" w:rsidR="002D6BD1" w:rsidRPr="00E071DB" w:rsidRDefault="002D6BD1" w:rsidP="002D6BD1">
      <w:pPr>
        <w:pStyle w:val="Acronym"/>
      </w:pPr>
      <w:r w:rsidRPr="00E071DB">
        <w:t>QMS</w:t>
      </w:r>
      <w:r w:rsidRPr="00E071DB">
        <w:tab/>
        <w:t>Quality Management System</w:t>
      </w:r>
    </w:p>
    <w:p w14:paraId="06729B71" w14:textId="77777777" w:rsidR="002D6BD1" w:rsidRPr="00E071DB" w:rsidRDefault="002D6BD1" w:rsidP="002D6BD1">
      <w:pPr>
        <w:pStyle w:val="Acronym"/>
      </w:pPr>
      <w:r w:rsidRPr="00E071DB">
        <w:t>SOLAS</w:t>
      </w:r>
      <w:r w:rsidRPr="00E071DB">
        <w:tab/>
      </w:r>
      <w:r w:rsidRPr="00996CAC">
        <w:rPr>
          <w:szCs w:val="18"/>
        </w:rPr>
        <w:t>International Convention for the Safety of Life at Sea (IMO 1974 as amended)</w:t>
      </w:r>
    </w:p>
    <w:p w14:paraId="75C1F3B2" w14:textId="77777777" w:rsidR="002D6BD1" w:rsidRPr="00E071DB" w:rsidRDefault="002D6BD1" w:rsidP="002D6BD1">
      <w:pPr>
        <w:pStyle w:val="Acronym"/>
      </w:pPr>
      <w:r w:rsidRPr="00E071DB">
        <w:t>STCW</w:t>
      </w:r>
      <w:r w:rsidRPr="00E071DB">
        <w:tab/>
      </w:r>
      <w:r w:rsidRPr="00996CAC">
        <w:rPr>
          <w:szCs w:val="18"/>
        </w:rPr>
        <w:t>International Convention on Standards of Training, Certification and Watchkeeping for Seafarers (IMO)</w:t>
      </w:r>
    </w:p>
    <w:p w14:paraId="2CAEF5F7" w14:textId="77777777" w:rsidR="002D6BD1" w:rsidRPr="00E071DB" w:rsidRDefault="002D6BD1" w:rsidP="002D6BD1">
      <w:pPr>
        <w:pStyle w:val="Acronym"/>
      </w:pPr>
      <w:r w:rsidRPr="00E071DB">
        <w:t>TMS</w:t>
      </w:r>
      <w:r w:rsidRPr="00E071DB">
        <w:tab/>
        <w:t>Training Management System</w:t>
      </w:r>
    </w:p>
    <w:p w14:paraId="4F1ED9C6" w14:textId="77777777" w:rsidR="002D6BD1" w:rsidRDefault="002D6BD1" w:rsidP="002D6BD1">
      <w:pPr>
        <w:pStyle w:val="Acronym"/>
        <w:rPr>
          <w:rFonts w:cs="Arial"/>
          <w:lang w:eastAsia="de-DE"/>
        </w:rPr>
      </w:pPr>
      <w:r>
        <w:t>TO</w:t>
      </w:r>
      <w:r>
        <w:tab/>
      </w:r>
      <w:r w:rsidRPr="00AB78A3">
        <w:rPr>
          <w:rFonts w:cs="Arial"/>
          <w:lang w:eastAsia="de-DE"/>
        </w:rPr>
        <w:t>Training Organisations</w:t>
      </w:r>
    </w:p>
    <w:p w14:paraId="6D9560FC" w14:textId="77777777" w:rsidR="002D6BD1" w:rsidRPr="00E071DB" w:rsidRDefault="002D6BD1" w:rsidP="002D6BD1">
      <w:pPr>
        <w:pStyle w:val="Acronym"/>
      </w:pPr>
      <w:r>
        <w:t>WWA</w:t>
      </w:r>
      <w:r>
        <w:tab/>
      </w:r>
      <w:r w:rsidRPr="00AB78A3">
        <w:rPr>
          <w:lang w:eastAsia="de-DE"/>
        </w:rPr>
        <w:t>IALA W</w:t>
      </w:r>
      <w:r>
        <w:rPr>
          <w:lang w:eastAsia="de-DE"/>
        </w:rPr>
        <w:t>orld-Wide Academy</w:t>
      </w:r>
    </w:p>
    <w:p w14:paraId="33EBA1C3" w14:textId="2B294A0F" w:rsidR="002D6BD1" w:rsidRDefault="0090521E" w:rsidP="0090521E">
      <w:pPr>
        <w:pStyle w:val="Heading1"/>
      </w:pPr>
      <w:bookmarkStart w:id="53" w:name="_Toc488859861"/>
      <w:r>
        <w:t>references</w:t>
      </w:r>
      <w:bookmarkEnd w:id="53"/>
    </w:p>
    <w:p w14:paraId="6A0AFEA8" w14:textId="41B54FB8" w:rsidR="0090521E" w:rsidRDefault="0090521E" w:rsidP="0090521E">
      <w:pPr>
        <w:pStyle w:val="Heading1separatationline"/>
      </w:pPr>
    </w:p>
    <w:p w14:paraId="63C00BAD" w14:textId="6AFD8BFD" w:rsidR="0090521E" w:rsidRDefault="0090521E" w:rsidP="00310695">
      <w:pPr>
        <w:pStyle w:val="BodyText"/>
        <w:spacing w:line="240" w:lineRule="auto"/>
        <w:rPr>
          <w:rFonts w:cs="Arial"/>
          <w:lang w:eastAsia="de-DE"/>
        </w:rPr>
      </w:pPr>
      <w:r>
        <w:t xml:space="preserve">[1] IALA Recommendation </w:t>
      </w:r>
      <w:r w:rsidR="00EC01AA">
        <w:t>R0141</w:t>
      </w:r>
      <w:r>
        <w:t xml:space="preserve"> on </w:t>
      </w:r>
      <w:r w:rsidRPr="00AB78A3">
        <w:rPr>
          <w:rFonts w:cs="Arial"/>
          <w:lang w:eastAsia="de-DE"/>
        </w:rPr>
        <w:t xml:space="preserve">Standards for </w:t>
      </w:r>
      <w:r>
        <w:rPr>
          <w:rFonts w:cs="Arial"/>
          <w:lang w:eastAsia="de-DE"/>
        </w:rPr>
        <w:t xml:space="preserve">the </w:t>
      </w:r>
      <w:r w:rsidRPr="00AB78A3">
        <w:rPr>
          <w:rFonts w:cs="Arial"/>
          <w:lang w:eastAsia="de-DE"/>
        </w:rPr>
        <w:t>Training and Certification of AtoN personnel</w:t>
      </w:r>
    </w:p>
    <w:p w14:paraId="13DDC584" w14:textId="58F8CC9D" w:rsidR="00310695" w:rsidRDefault="0090521E" w:rsidP="00310695">
      <w:pPr>
        <w:autoSpaceDE w:val="0"/>
        <w:autoSpaceDN w:val="0"/>
        <w:adjustRightInd w:val="0"/>
        <w:spacing w:after="120" w:line="240" w:lineRule="auto"/>
        <w:rPr>
          <w:rFonts w:cs="Arial"/>
          <w:bCs/>
          <w:color w:val="000000"/>
          <w:sz w:val="22"/>
        </w:rPr>
      </w:pPr>
      <w:r w:rsidRPr="00310695">
        <w:rPr>
          <w:rFonts w:cs="Arial"/>
          <w:sz w:val="22"/>
          <w:lang w:eastAsia="de-DE"/>
        </w:rPr>
        <w:t xml:space="preserve">[2] IALA model course </w:t>
      </w:r>
      <w:del w:id="54" w:author="Seamus Doyle" w:date="2017-07-28T10:03:00Z">
        <w:r w:rsidRPr="00310695" w:rsidDel="0013052C">
          <w:rPr>
            <w:rFonts w:cs="Arial"/>
            <w:sz w:val="22"/>
            <w:lang w:eastAsia="de-DE"/>
          </w:rPr>
          <w:delText>E-141/1</w:delText>
        </w:r>
      </w:del>
      <w:ins w:id="55" w:author="Seamus Doyle" w:date="2017-07-28T10:03:00Z">
        <w:r w:rsidR="0013052C">
          <w:rPr>
            <w:rFonts w:cs="Arial"/>
            <w:sz w:val="22"/>
            <w:lang w:eastAsia="de-DE"/>
          </w:rPr>
          <w:t>L1.1</w:t>
        </w:r>
      </w:ins>
      <w:r w:rsidRPr="00310695">
        <w:rPr>
          <w:rFonts w:cs="Arial"/>
          <w:sz w:val="22"/>
          <w:lang w:eastAsia="de-DE"/>
        </w:rPr>
        <w:t xml:space="preserve"> </w:t>
      </w:r>
      <w:r w:rsidR="00310695">
        <w:rPr>
          <w:rFonts w:cs="Arial"/>
          <w:sz w:val="22"/>
          <w:lang w:eastAsia="de-DE"/>
        </w:rPr>
        <w:t xml:space="preserve">- </w:t>
      </w:r>
      <w:r w:rsidR="00310695" w:rsidRPr="00310695">
        <w:rPr>
          <w:rFonts w:cs="Arial"/>
          <w:bCs/>
          <w:color w:val="000000"/>
          <w:sz w:val="22"/>
        </w:rPr>
        <w:t>Level 1 Aids to Navigation Manager Training</w:t>
      </w:r>
    </w:p>
    <w:p w14:paraId="2E50166E" w14:textId="64BC3C2B" w:rsidR="00310695" w:rsidRPr="00310695" w:rsidRDefault="00310695" w:rsidP="00310695">
      <w:pPr>
        <w:autoSpaceDE w:val="0"/>
        <w:autoSpaceDN w:val="0"/>
        <w:adjustRightInd w:val="0"/>
        <w:spacing w:after="120" w:line="240" w:lineRule="auto"/>
        <w:rPr>
          <w:rFonts w:cs="Arial"/>
          <w:bCs/>
          <w:color w:val="000000"/>
          <w:sz w:val="22"/>
        </w:rPr>
      </w:pPr>
      <w:r>
        <w:rPr>
          <w:rFonts w:cs="Arial"/>
          <w:bCs/>
          <w:color w:val="000000"/>
          <w:sz w:val="22"/>
        </w:rPr>
        <w:t>[3] IALA model course IALA.WWA.L2 – Level 2 Aids to Navigation Technician Training</w:t>
      </w:r>
    </w:p>
    <w:p w14:paraId="7E3BB0CD" w14:textId="72BED61E" w:rsidR="0090521E" w:rsidRPr="0090521E" w:rsidRDefault="0090521E" w:rsidP="0090521E">
      <w:pPr>
        <w:pStyle w:val="BodyText"/>
      </w:pPr>
    </w:p>
    <w:p w14:paraId="3BC67287" w14:textId="7711B0A2" w:rsidR="00C70849" w:rsidRDefault="00C70849">
      <w:pPr>
        <w:spacing w:after="200" w:line="276" w:lineRule="auto"/>
        <w:rPr>
          <w:b/>
          <w:i/>
          <w:caps/>
          <w:color w:val="407EC9"/>
          <w:sz w:val="28"/>
          <w:u w:val="single"/>
        </w:rPr>
      </w:pPr>
      <w:r>
        <w:br w:type="page"/>
      </w:r>
    </w:p>
    <w:p w14:paraId="507FE9D4" w14:textId="70E8F428" w:rsidR="00265543" w:rsidRPr="00E071DB" w:rsidRDefault="00265543" w:rsidP="00265543">
      <w:pPr>
        <w:pStyle w:val="Annex"/>
      </w:pPr>
      <w:bookmarkStart w:id="56" w:name="_Toc488859862"/>
      <w:r w:rsidRPr="00E071DB">
        <w:rPr>
          <w:caps w:val="0"/>
        </w:rPr>
        <w:lastRenderedPageBreak/>
        <w:t xml:space="preserve">PRE-AUDIT </w:t>
      </w:r>
      <w:bookmarkEnd w:id="43"/>
      <w:bookmarkEnd w:id="44"/>
      <w:bookmarkEnd w:id="45"/>
      <w:r w:rsidRPr="00E071DB">
        <w:rPr>
          <w:caps w:val="0"/>
        </w:rPr>
        <w:t>QUESTIONNAIRE</w:t>
      </w:r>
      <w:bookmarkEnd w:id="46"/>
      <w:bookmarkEnd w:id="47"/>
      <w:bookmarkEnd w:id="48"/>
      <w:bookmarkEnd w:id="49"/>
      <w:bookmarkEnd w:id="56"/>
    </w:p>
    <w:p w14:paraId="563A3C23" w14:textId="77777777" w:rsidR="00265543" w:rsidRPr="00E071DB" w:rsidRDefault="00265543" w:rsidP="00265543">
      <w:pPr>
        <w:pStyle w:val="AnnexAHead1"/>
      </w:pPr>
      <w:r w:rsidRPr="00E071DB">
        <w:t>General Information</w:t>
      </w:r>
    </w:p>
    <w:p w14:paraId="1321E78E"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65543" w:rsidRPr="00E071DB" w14:paraId="3D5C2A7C" w14:textId="77777777" w:rsidTr="0040196C">
        <w:tc>
          <w:tcPr>
            <w:tcW w:w="3708" w:type="dxa"/>
          </w:tcPr>
          <w:p w14:paraId="16BCE816" w14:textId="3D2658C3" w:rsidR="00265543" w:rsidRPr="00E071DB" w:rsidRDefault="00265543" w:rsidP="0040196C">
            <w:pPr>
              <w:pStyle w:val="Tabletext"/>
            </w:pPr>
            <w:r w:rsidRPr="00E071DB">
              <w:t>Training program</w:t>
            </w:r>
            <w:r w:rsidR="00C70849">
              <w:t>me</w:t>
            </w:r>
            <w:r w:rsidRPr="00E071DB">
              <w:t xml:space="preserve"> to be audited</w:t>
            </w:r>
          </w:p>
        </w:tc>
        <w:tc>
          <w:tcPr>
            <w:tcW w:w="6300" w:type="dxa"/>
          </w:tcPr>
          <w:p w14:paraId="682061FE" w14:textId="77777777" w:rsidR="00265543" w:rsidRPr="00E071DB" w:rsidRDefault="00265543" w:rsidP="0040196C">
            <w:pPr>
              <w:pStyle w:val="Tabletext"/>
            </w:pPr>
          </w:p>
        </w:tc>
      </w:tr>
      <w:tr w:rsidR="00265543" w:rsidRPr="00E071DB" w14:paraId="34D9C04B" w14:textId="77777777" w:rsidTr="0040196C">
        <w:tc>
          <w:tcPr>
            <w:tcW w:w="3708" w:type="dxa"/>
          </w:tcPr>
          <w:p w14:paraId="13D6AF64" w14:textId="1EDBDACD" w:rsidR="00265543" w:rsidRPr="00E071DB" w:rsidRDefault="00265543" w:rsidP="0040196C">
            <w:pPr>
              <w:pStyle w:val="Tabletext"/>
            </w:pPr>
            <w:r w:rsidRPr="00E071DB">
              <w:t>Name of training organisation</w:t>
            </w:r>
            <w:r w:rsidR="00C70849">
              <w:t xml:space="preserve"> (TO)</w:t>
            </w:r>
          </w:p>
        </w:tc>
        <w:tc>
          <w:tcPr>
            <w:tcW w:w="6300" w:type="dxa"/>
          </w:tcPr>
          <w:p w14:paraId="2E1348BA" w14:textId="77777777" w:rsidR="00265543" w:rsidRPr="00E071DB" w:rsidRDefault="00265543" w:rsidP="0040196C">
            <w:pPr>
              <w:pStyle w:val="Tabletext"/>
            </w:pPr>
          </w:p>
        </w:tc>
      </w:tr>
      <w:tr w:rsidR="00265543" w:rsidRPr="00E071DB" w14:paraId="1A513108" w14:textId="77777777" w:rsidTr="0040196C">
        <w:tc>
          <w:tcPr>
            <w:tcW w:w="3708" w:type="dxa"/>
          </w:tcPr>
          <w:p w14:paraId="20B2C3FB" w14:textId="3781FF28" w:rsidR="00265543" w:rsidRPr="00E071DB" w:rsidRDefault="00265543" w:rsidP="0040196C">
            <w:pPr>
              <w:pStyle w:val="Tabletext"/>
            </w:pPr>
            <w:r w:rsidRPr="00E071DB">
              <w:t xml:space="preserve">Address of </w:t>
            </w:r>
            <w:r w:rsidR="00C70849">
              <w:t>TO</w:t>
            </w:r>
          </w:p>
        </w:tc>
        <w:tc>
          <w:tcPr>
            <w:tcW w:w="6300" w:type="dxa"/>
          </w:tcPr>
          <w:p w14:paraId="051539A5" w14:textId="77777777" w:rsidR="00265543" w:rsidRPr="00E071DB" w:rsidRDefault="00265543" w:rsidP="0040196C">
            <w:pPr>
              <w:pStyle w:val="Tabletext"/>
            </w:pPr>
          </w:p>
        </w:tc>
      </w:tr>
      <w:tr w:rsidR="00265543" w:rsidRPr="00E071DB" w14:paraId="21F8973B" w14:textId="77777777" w:rsidTr="0040196C">
        <w:tc>
          <w:tcPr>
            <w:tcW w:w="3708" w:type="dxa"/>
          </w:tcPr>
          <w:p w14:paraId="37D2BB53" w14:textId="7936C18A" w:rsidR="00265543" w:rsidRPr="00E071DB" w:rsidRDefault="00265543" w:rsidP="0040196C">
            <w:pPr>
              <w:pStyle w:val="Tabletext"/>
            </w:pPr>
            <w:r w:rsidRPr="00E071DB">
              <w:t xml:space="preserve">Contact person </w:t>
            </w:r>
            <w:r w:rsidR="00C70849">
              <w:t>in TO</w:t>
            </w:r>
          </w:p>
        </w:tc>
        <w:tc>
          <w:tcPr>
            <w:tcW w:w="6300" w:type="dxa"/>
          </w:tcPr>
          <w:p w14:paraId="2A693A91" w14:textId="77777777" w:rsidR="00265543" w:rsidRPr="00E071DB" w:rsidRDefault="00265543" w:rsidP="0040196C">
            <w:pPr>
              <w:pStyle w:val="Tabletext"/>
            </w:pPr>
          </w:p>
        </w:tc>
      </w:tr>
      <w:tr w:rsidR="00265543" w:rsidRPr="00E071DB" w14:paraId="101BB2D1" w14:textId="77777777" w:rsidTr="0040196C">
        <w:tc>
          <w:tcPr>
            <w:tcW w:w="3708" w:type="dxa"/>
          </w:tcPr>
          <w:p w14:paraId="58CE8202" w14:textId="4A5CEFAB" w:rsidR="00265543" w:rsidRPr="00E071DB" w:rsidRDefault="00265543" w:rsidP="0040196C">
            <w:pPr>
              <w:pStyle w:val="Tabletext"/>
            </w:pPr>
            <w:r w:rsidRPr="00E071DB">
              <w:t xml:space="preserve">Telephone number of </w:t>
            </w:r>
            <w:r w:rsidR="00C70849">
              <w:t>TO</w:t>
            </w:r>
          </w:p>
        </w:tc>
        <w:tc>
          <w:tcPr>
            <w:tcW w:w="6300" w:type="dxa"/>
          </w:tcPr>
          <w:p w14:paraId="055E5CD3" w14:textId="77777777" w:rsidR="00265543" w:rsidRPr="00E071DB" w:rsidRDefault="00265543" w:rsidP="0040196C">
            <w:pPr>
              <w:pStyle w:val="Tabletext"/>
            </w:pPr>
          </w:p>
        </w:tc>
      </w:tr>
      <w:tr w:rsidR="00265543" w:rsidRPr="00E071DB" w14:paraId="22716BA1" w14:textId="77777777" w:rsidTr="0040196C">
        <w:tc>
          <w:tcPr>
            <w:tcW w:w="3708" w:type="dxa"/>
          </w:tcPr>
          <w:p w14:paraId="11A7BD31" w14:textId="6E58D9B1" w:rsidR="00265543" w:rsidRPr="00E071DB" w:rsidRDefault="00265543" w:rsidP="0040196C">
            <w:pPr>
              <w:pStyle w:val="Tabletext"/>
            </w:pPr>
            <w:r w:rsidRPr="00E071DB">
              <w:t xml:space="preserve">Facsimile number of </w:t>
            </w:r>
            <w:r w:rsidR="00C70849">
              <w:t>TO</w:t>
            </w:r>
          </w:p>
        </w:tc>
        <w:tc>
          <w:tcPr>
            <w:tcW w:w="6300" w:type="dxa"/>
          </w:tcPr>
          <w:p w14:paraId="6B11BC4B" w14:textId="77777777" w:rsidR="00265543" w:rsidRPr="00E071DB" w:rsidRDefault="00265543" w:rsidP="0040196C">
            <w:pPr>
              <w:pStyle w:val="Tabletext"/>
            </w:pPr>
          </w:p>
        </w:tc>
      </w:tr>
      <w:tr w:rsidR="00265543" w:rsidRPr="00E071DB" w14:paraId="31317C09" w14:textId="77777777" w:rsidTr="0040196C">
        <w:tc>
          <w:tcPr>
            <w:tcW w:w="3708" w:type="dxa"/>
            <w:tcBorders>
              <w:bottom w:val="single" w:sz="4" w:space="0" w:color="auto"/>
            </w:tcBorders>
          </w:tcPr>
          <w:p w14:paraId="743AC5FE" w14:textId="4EA868E8" w:rsidR="00265543" w:rsidRPr="00E071DB" w:rsidRDefault="00C70849" w:rsidP="0040196C">
            <w:pPr>
              <w:pStyle w:val="Tabletext"/>
            </w:pPr>
            <w:r>
              <w:t>e</w:t>
            </w:r>
            <w:r w:rsidR="00265543" w:rsidRPr="00E071DB">
              <w:t xml:space="preserve">-mail of </w:t>
            </w:r>
            <w:r>
              <w:t>TO</w:t>
            </w:r>
          </w:p>
        </w:tc>
        <w:tc>
          <w:tcPr>
            <w:tcW w:w="6300" w:type="dxa"/>
            <w:tcBorders>
              <w:bottom w:val="single" w:sz="4" w:space="0" w:color="auto"/>
            </w:tcBorders>
          </w:tcPr>
          <w:p w14:paraId="0DCA9E8F" w14:textId="77777777" w:rsidR="00265543" w:rsidRPr="00E071DB" w:rsidRDefault="00265543" w:rsidP="0040196C">
            <w:pPr>
              <w:pStyle w:val="Tabletext"/>
            </w:pPr>
          </w:p>
        </w:tc>
      </w:tr>
      <w:tr w:rsidR="00265543" w:rsidRPr="00E071DB" w14:paraId="437969E9" w14:textId="77777777" w:rsidTr="0040196C">
        <w:tc>
          <w:tcPr>
            <w:tcW w:w="3708" w:type="dxa"/>
            <w:tcBorders>
              <w:left w:val="nil"/>
              <w:right w:val="nil"/>
            </w:tcBorders>
          </w:tcPr>
          <w:p w14:paraId="527045ED" w14:textId="77777777" w:rsidR="00265543" w:rsidRPr="00E071DB" w:rsidRDefault="00265543" w:rsidP="0040196C">
            <w:pPr>
              <w:pStyle w:val="Tabletext"/>
              <w:rPr>
                <w:b/>
                <w:i/>
                <w:sz w:val="24"/>
                <w:vertAlign w:val="subscript"/>
              </w:rPr>
            </w:pPr>
            <w:r w:rsidRPr="00E071DB">
              <w:rPr>
                <w:b/>
                <w:i/>
                <w:sz w:val="24"/>
                <w:vertAlign w:val="subscript"/>
              </w:rPr>
              <w:t>To be filled in by the Competent Authority:</w:t>
            </w:r>
          </w:p>
        </w:tc>
        <w:tc>
          <w:tcPr>
            <w:tcW w:w="6300" w:type="dxa"/>
            <w:tcBorders>
              <w:left w:val="nil"/>
              <w:right w:val="nil"/>
            </w:tcBorders>
          </w:tcPr>
          <w:p w14:paraId="38377B13" w14:textId="77777777" w:rsidR="00265543" w:rsidRPr="00E071DB" w:rsidRDefault="00265543" w:rsidP="0040196C">
            <w:pPr>
              <w:pStyle w:val="Tabletext"/>
              <w:rPr>
                <w:szCs w:val="20"/>
              </w:rPr>
            </w:pPr>
          </w:p>
        </w:tc>
      </w:tr>
      <w:tr w:rsidR="00265543" w:rsidRPr="00E071DB" w14:paraId="5B00BA69" w14:textId="77777777" w:rsidTr="0040196C">
        <w:tc>
          <w:tcPr>
            <w:tcW w:w="3708" w:type="dxa"/>
          </w:tcPr>
          <w:p w14:paraId="23E0D99A" w14:textId="77777777" w:rsidR="00265543" w:rsidRPr="00E071DB" w:rsidRDefault="00265543" w:rsidP="0040196C">
            <w:pPr>
              <w:pStyle w:val="Tabletext"/>
            </w:pPr>
            <w:r w:rsidRPr="00E071DB">
              <w:t>Auditing organisation</w:t>
            </w:r>
          </w:p>
        </w:tc>
        <w:tc>
          <w:tcPr>
            <w:tcW w:w="6300" w:type="dxa"/>
          </w:tcPr>
          <w:p w14:paraId="0408A724" w14:textId="77777777" w:rsidR="00265543" w:rsidRPr="00E071DB" w:rsidRDefault="00265543" w:rsidP="0040196C">
            <w:pPr>
              <w:pStyle w:val="Tabletext"/>
            </w:pPr>
          </w:p>
        </w:tc>
      </w:tr>
      <w:tr w:rsidR="00265543" w:rsidRPr="00E071DB" w14:paraId="79A3C4A2" w14:textId="77777777" w:rsidTr="0040196C">
        <w:tc>
          <w:tcPr>
            <w:tcW w:w="3708" w:type="dxa"/>
          </w:tcPr>
          <w:p w14:paraId="45FC4009" w14:textId="73E6F337" w:rsidR="00265543" w:rsidRPr="00E071DB" w:rsidRDefault="00265543" w:rsidP="0040196C">
            <w:pPr>
              <w:pStyle w:val="Tabletext"/>
            </w:pPr>
            <w:r w:rsidRPr="00E071DB">
              <w:t xml:space="preserve">Contact person </w:t>
            </w:r>
            <w:r w:rsidR="00C70849">
              <w:t>in</w:t>
            </w:r>
            <w:r w:rsidRPr="00E071DB">
              <w:t xml:space="preserve"> auditing org.</w:t>
            </w:r>
          </w:p>
        </w:tc>
        <w:tc>
          <w:tcPr>
            <w:tcW w:w="6300" w:type="dxa"/>
          </w:tcPr>
          <w:p w14:paraId="793176B4" w14:textId="77777777" w:rsidR="00265543" w:rsidRPr="00E071DB" w:rsidRDefault="00265543" w:rsidP="0040196C">
            <w:pPr>
              <w:pStyle w:val="Tabletext"/>
            </w:pPr>
          </w:p>
        </w:tc>
      </w:tr>
      <w:tr w:rsidR="00265543" w:rsidRPr="00E071DB" w14:paraId="233BA1EC" w14:textId="77777777" w:rsidTr="0040196C">
        <w:tc>
          <w:tcPr>
            <w:tcW w:w="3708" w:type="dxa"/>
          </w:tcPr>
          <w:p w14:paraId="1ABB74C3" w14:textId="77777777" w:rsidR="00265543" w:rsidRPr="00E071DB" w:rsidRDefault="00265543" w:rsidP="0040196C">
            <w:pPr>
              <w:pStyle w:val="Tabletext"/>
            </w:pPr>
            <w:r w:rsidRPr="00E071DB">
              <w:t>Contact information of auditing org.</w:t>
            </w:r>
          </w:p>
        </w:tc>
        <w:tc>
          <w:tcPr>
            <w:tcW w:w="6300" w:type="dxa"/>
          </w:tcPr>
          <w:p w14:paraId="247B24B3" w14:textId="77777777" w:rsidR="00265543" w:rsidRPr="00E071DB" w:rsidRDefault="00265543" w:rsidP="0040196C">
            <w:pPr>
              <w:pStyle w:val="Tabletext"/>
            </w:pPr>
          </w:p>
        </w:tc>
      </w:tr>
    </w:tbl>
    <w:p w14:paraId="41BFABBB" w14:textId="77777777" w:rsidR="00265543" w:rsidRPr="00E071DB" w:rsidRDefault="00265543" w:rsidP="00265543"/>
    <w:p w14:paraId="712C0C55" w14:textId="77777777" w:rsidR="00265543" w:rsidRPr="00E071DB" w:rsidRDefault="00265543" w:rsidP="00265543">
      <w:pPr>
        <w:pStyle w:val="AnnexAHead1"/>
      </w:pPr>
      <w:r w:rsidRPr="00E071DB">
        <w:t>Training Management System (TMS)</w:t>
      </w:r>
    </w:p>
    <w:p w14:paraId="41E20C32"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165DD895" w14:textId="77777777" w:rsidTr="0040196C">
        <w:tc>
          <w:tcPr>
            <w:tcW w:w="4508" w:type="dxa"/>
            <w:shd w:val="clear" w:color="auto" w:fill="auto"/>
          </w:tcPr>
          <w:p w14:paraId="17FAA29F" w14:textId="77777777" w:rsidR="00265543" w:rsidRPr="00E071DB" w:rsidRDefault="00265543" w:rsidP="0040196C">
            <w:pPr>
              <w:pStyle w:val="Tableheading"/>
              <w:rPr>
                <w:lang w:val="en-GB"/>
              </w:rPr>
            </w:pPr>
            <w:r w:rsidRPr="00E071DB">
              <w:rPr>
                <w:lang w:val="en-GB"/>
              </w:rPr>
              <w:t>Quality Policy</w:t>
            </w:r>
          </w:p>
        </w:tc>
        <w:tc>
          <w:tcPr>
            <w:tcW w:w="1588" w:type="dxa"/>
            <w:shd w:val="clear" w:color="auto" w:fill="auto"/>
          </w:tcPr>
          <w:p w14:paraId="053D7A0B"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27FA807" w14:textId="77777777" w:rsidR="00265543" w:rsidRPr="00E071DB" w:rsidRDefault="00265543" w:rsidP="0040196C">
            <w:pPr>
              <w:pStyle w:val="Tableheading"/>
              <w:rPr>
                <w:lang w:val="en-GB"/>
              </w:rPr>
            </w:pPr>
            <w:r w:rsidRPr="00E071DB">
              <w:rPr>
                <w:lang w:val="en-GB"/>
              </w:rPr>
              <w:t>Comments</w:t>
            </w:r>
          </w:p>
        </w:tc>
      </w:tr>
      <w:tr w:rsidR="00265543" w:rsidRPr="00E071DB" w14:paraId="52588A54" w14:textId="77777777" w:rsidTr="0040196C">
        <w:tc>
          <w:tcPr>
            <w:tcW w:w="4508" w:type="dxa"/>
          </w:tcPr>
          <w:p w14:paraId="294A7CE9" w14:textId="0093F23E" w:rsidR="00265543" w:rsidRPr="00E071DB" w:rsidRDefault="00265543" w:rsidP="0040196C">
            <w:pPr>
              <w:pStyle w:val="Tabletext"/>
            </w:pPr>
            <w:r w:rsidRPr="00E071DB">
              <w:t xml:space="preserve">Declaration of general aims and objectives of the training institute in relation to the training of </w:t>
            </w:r>
            <w:r w:rsidR="00C70849">
              <w:t xml:space="preserve">AtoN </w:t>
            </w:r>
            <w:r w:rsidRPr="00E071DB">
              <w:t xml:space="preserve">Personnel </w:t>
            </w:r>
          </w:p>
        </w:tc>
        <w:tc>
          <w:tcPr>
            <w:tcW w:w="1588" w:type="dxa"/>
          </w:tcPr>
          <w:p w14:paraId="29A6B3A3"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bookmarkStart w:id="57" w:name="Kryss1"/>
            <w:r w:rsidRPr="00E071DB">
              <w:instrText xml:space="preserve"> FORMCHECKBOX </w:instrText>
            </w:r>
            <w:r w:rsidR="006D26EE">
              <w:fldChar w:fldCharType="separate"/>
            </w:r>
            <w:r w:rsidRPr="00E071DB">
              <w:fldChar w:fldCharType="end"/>
            </w:r>
            <w:bookmarkEnd w:id="57"/>
            <w:r w:rsidRPr="00E071DB">
              <w:t xml:space="preserve">Yes </w:t>
            </w:r>
            <w:r w:rsidRPr="00E071DB">
              <w:fldChar w:fldCharType="begin">
                <w:ffData>
                  <w:name w:val="Kryss2"/>
                  <w:enabled/>
                  <w:calcOnExit w:val="0"/>
                  <w:checkBox>
                    <w:sizeAuto/>
                    <w:default w:val="0"/>
                  </w:checkBox>
                </w:ffData>
              </w:fldChar>
            </w:r>
            <w:bookmarkStart w:id="58" w:name="Kryss2"/>
            <w:r w:rsidRPr="00E071DB">
              <w:instrText xml:space="preserve"> FORMCHECKBOX </w:instrText>
            </w:r>
            <w:r w:rsidR="006D26EE">
              <w:fldChar w:fldCharType="separate"/>
            </w:r>
            <w:r w:rsidRPr="00E071DB">
              <w:fldChar w:fldCharType="end"/>
            </w:r>
            <w:bookmarkEnd w:id="58"/>
            <w:r w:rsidRPr="00E071DB">
              <w:t>No</w:t>
            </w:r>
          </w:p>
        </w:tc>
        <w:tc>
          <w:tcPr>
            <w:tcW w:w="3912" w:type="dxa"/>
          </w:tcPr>
          <w:p w14:paraId="7B464882" w14:textId="77777777" w:rsidR="00265543" w:rsidRPr="00E071DB" w:rsidRDefault="00265543" w:rsidP="0040196C">
            <w:pPr>
              <w:pStyle w:val="Tabletext"/>
            </w:pPr>
          </w:p>
        </w:tc>
      </w:tr>
      <w:tr w:rsidR="00265543" w:rsidRPr="00E071DB" w14:paraId="4CB928E3" w14:textId="77777777" w:rsidTr="0040196C">
        <w:tc>
          <w:tcPr>
            <w:tcW w:w="4508" w:type="dxa"/>
          </w:tcPr>
          <w:p w14:paraId="29BF8FF5" w14:textId="601A4DB7" w:rsidR="00265543" w:rsidRPr="00E071DB" w:rsidRDefault="00265543" w:rsidP="0040196C">
            <w:pPr>
              <w:pStyle w:val="Tabletext"/>
            </w:pPr>
            <w:r w:rsidRPr="00E071DB">
              <w:t xml:space="preserve">Relevance of the quality policy to the </w:t>
            </w:r>
            <w:r w:rsidR="00C70849">
              <w:t>participant</w:t>
            </w:r>
            <w:r w:rsidRPr="00E071DB">
              <w:t xml:space="preserve"> training needs in general</w:t>
            </w:r>
          </w:p>
        </w:tc>
        <w:tc>
          <w:tcPr>
            <w:tcW w:w="1588" w:type="dxa"/>
          </w:tcPr>
          <w:p w14:paraId="350282D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3C6368D3" w14:textId="77777777" w:rsidR="00265543" w:rsidRPr="00E071DB" w:rsidRDefault="00265543" w:rsidP="0040196C">
            <w:pPr>
              <w:pStyle w:val="Tabletext"/>
            </w:pPr>
          </w:p>
        </w:tc>
      </w:tr>
      <w:tr w:rsidR="00265543" w:rsidRPr="00E071DB" w14:paraId="43616613" w14:textId="77777777" w:rsidTr="0040196C">
        <w:tc>
          <w:tcPr>
            <w:tcW w:w="4508" w:type="dxa"/>
          </w:tcPr>
          <w:p w14:paraId="76627C2E" w14:textId="1BF059D4" w:rsidR="00265543" w:rsidRPr="00E071DB" w:rsidRDefault="00265543" w:rsidP="00EC01AA">
            <w:pPr>
              <w:pStyle w:val="Tabletext"/>
            </w:pPr>
            <w:r w:rsidRPr="00E071DB">
              <w:t xml:space="preserve">Relevance to applicable requirements of </w:t>
            </w:r>
            <w:r w:rsidR="00EC01AA">
              <w:t>R0141</w:t>
            </w:r>
            <w:r w:rsidRPr="00E071DB">
              <w:t xml:space="preserve"> and appropriate model course</w:t>
            </w:r>
            <w:r w:rsidR="00C70849">
              <w:t>s</w:t>
            </w:r>
          </w:p>
        </w:tc>
        <w:tc>
          <w:tcPr>
            <w:tcW w:w="1588" w:type="dxa"/>
          </w:tcPr>
          <w:p w14:paraId="3B42EA3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11213E58" w14:textId="77777777" w:rsidR="00265543" w:rsidRPr="00E071DB" w:rsidRDefault="00265543" w:rsidP="0040196C">
            <w:pPr>
              <w:pStyle w:val="Tabletext"/>
            </w:pPr>
          </w:p>
        </w:tc>
      </w:tr>
      <w:tr w:rsidR="00265543" w:rsidRPr="00E071DB" w14:paraId="4142672A" w14:textId="77777777" w:rsidTr="0040196C">
        <w:tc>
          <w:tcPr>
            <w:tcW w:w="4508" w:type="dxa"/>
          </w:tcPr>
          <w:p w14:paraId="0A95B1E9" w14:textId="4544E278" w:rsidR="00265543" w:rsidRPr="00E071DB" w:rsidRDefault="00265543" w:rsidP="0040196C">
            <w:pPr>
              <w:pStyle w:val="Tabletext"/>
            </w:pPr>
            <w:r w:rsidRPr="00E071DB">
              <w:t xml:space="preserve">Expression of the organisations commitment to </w:t>
            </w:r>
            <w:r w:rsidRPr="00E071DB">
              <w:rPr>
                <w:i/>
                <w:iCs/>
              </w:rPr>
              <w:t xml:space="preserve">achieving </w:t>
            </w:r>
            <w:r w:rsidRPr="00E071DB">
              <w:t xml:space="preserve">its goals and objectives and to fulfilling the training needs of the </w:t>
            </w:r>
            <w:r w:rsidR="00C70849">
              <w:t>participant</w:t>
            </w:r>
          </w:p>
        </w:tc>
        <w:tc>
          <w:tcPr>
            <w:tcW w:w="1588" w:type="dxa"/>
          </w:tcPr>
          <w:p w14:paraId="2BD6E44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6E0141B3" w14:textId="77777777" w:rsidR="00265543" w:rsidRPr="00E071DB" w:rsidRDefault="00265543" w:rsidP="0040196C">
            <w:pPr>
              <w:pStyle w:val="Tabletext"/>
            </w:pPr>
          </w:p>
        </w:tc>
      </w:tr>
      <w:tr w:rsidR="00265543" w:rsidRPr="00E071DB" w14:paraId="342C80A0" w14:textId="77777777" w:rsidTr="0040196C">
        <w:tc>
          <w:tcPr>
            <w:tcW w:w="4508" w:type="dxa"/>
          </w:tcPr>
          <w:p w14:paraId="2B7C88E8" w14:textId="77777777" w:rsidR="00265543" w:rsidRPr="00E071DB" w:rsidRDefault="00265543" w:rsidP="0040196C">
            <w:pPr>
              <w:pStyle w:val="Tabletext"/>
            </w:pPr>
            <w:r w:rsidRPr="00E071DB">
              <w:t>Confirmation that the quality policy is available to and understood by, as well as maintained and implemented, at all levels of the organisation</w:t>
            </w:r>
          </w:p>
        </w:tc>
        <w:tc>
          <w:tcPr>
            <w:tcW w:w="1588" w:type="dxa"/>
          </w:tcPr>
          <w:p w14:paraId="639CED2B"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16437000" w14:textId="77777777" w:rsidR="00265543" w:rsidRPr="00E071DB" w:rsidRDefault="00265543" w:rsidP="0040196C">
            <w:pPr>
              <w:pStyle w:val="Tabletext"/>
            </w:pPr>
          </w:p>
        </w:tc>
      </w:tr>
    </w:tbl>
    <w:p w14:paraId="2A4F3EB0" w14:textId="77777777" w:rsidR="00265543" w:rsidRPr="00E071DB" w:rsidRDefault="00265543" w:rsidP="00265543"/>
    <w:p w14:paraId="3D24A122" w14:textId="77777777" w:rsidR="00265543" w:rsidRPr="00E071DB" w:rsidRDefault="00265543" w:rsidP="00265543">
      <w:pPr>
        <w:spacing w:after="200" w:line="276" w:lineRule="auto"/>
        <w:rPr>
          <w:sz w:val="22"/>
        </w:rPr>
      </w:pPr>
      <w:r w:rsidRPr="00E071DB">
        <w:br w:type="page"/>
      </w:r>
    </w:p>
    <w:p w14:paraId="41465BDC" w14:textId="77777777" w:rsidR="00265543" w:rsidRPr="00E071DB" w:rsidRDefault="00265543" w:rsidP="00265543">
      <w:pPr>
        <w:pStyle w:val="AnnexAHead1"/>
      </w:pPr>
      <w:r w:rsidRPr="00E071DB">
        <w:lastRenderedPageBreak/>
        <w:t>Organisational arrangements</w:t>
      </w:r>
    </w:p>
    <w:p w14:paraId="433EDDD7"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8"/>
        <w:gridCol w:w="1588"/>
        <w:gridCol w:w="3912"/>
      </w:tblGrid>
      <w:tr w:rsidR="00265543" w:rsidRPr="00E071DB" w14:paraId="12777382" w14:textId="77777777" w:rsidTr="0040196C">
        <w:tc>
          <w:tcPr>
            <w:tcW w:w="4508" w:type="dxa"/>
            <w:shd w:val="clear" w:color="auto" w:fill="auto"/>
          </w:tcPr>
          <w:p w14:paraId="5DD14F8E" w14:textId="77777777" w:rsidR="00265543" w:rsidRPr="00E071DB" w:rsidRDefault="00265543" w:rsidP="0040196C">
            <w:pPr>
              <w:pStyle w:val="Tableheading"/>
              <w:rPr>
                <w:lang w:val="en-GB"/>
              </w:rPr>
            </w:pPr>
            <w:r w:rsidRPr="00E071DB">
              <w:rPr>
                <w:lang w:val="en-GB"/>
              </w:rPr>
              <w:t>Responsibility and authority</w:t>
            </w:r>
          </w:p>
        </w:tc>
        <w:tc>
          <w:tcPr>
            <w:tcW w:w="1588" w:type="dxa"/>
            <w:shd w:val="clear" w:color="auto" w:fill="auto"/>
          </w:tcPr>
          <w:p w14:paraId="41E5DB3E"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A18BF81" w14:textId="77777777" w:rsidR="00265543" w:rsidRPr="00E071DB" w:rsidRDefault="00265543" w:rsidP="0040196C">
            <w:pPr>
              <w:pStyle w:val="Tableheading"/>
              <w:rPr>
                <w:lang w:val="en-GB"/>
              </w:rPr>
            </w:pPr>
            <w:r w:rsidRPr="00E071DB">
              <w:rPr>
                <w:lang w:val="en-GB"/>
              </w:rPr>
              <w:t>Comments</w:t>
            </w:r>
          </w:p>
        </w:tc>
      </w:tr>
      <w:tr w:rsidR="00265543" w:rsidRPr="00E071DB" w14:paraId="50DEA4F2" w14:textId="77777777" w:rsidTr="0040196C">
        <w:tc>
          <w:tcPr>
            <w:tcW w:w="4508" w:type="dxa"/>
            <w:tcBorders>
              <w:bottom w:val="single" w:sz="4" w:space="0" w:color="auto"/>
            </w:tcBorders>
          </w:tcPr>
          <w:p w14:paraId="0B970C2F" w14:textId="77777777" w:rsidR="00265543" w:rsidRPr="00E071DB" w:rsidRDefault="00265543" w:rsidP="0040196C">
            <w:pPr>
              <w:pStyle w:val="Tabletext"/>
            </w:pPr>
            <w:r w:rsidRPr="00E071DB">
              <w:t>Are the responsibility and authority of all personnel who perform and verify work affecting training defined and documented?</w:t>
            </w:r>
          </w:p>
        </w:tc>
        <w:tc>
          <w:tcPr>
            <w:tcW w:w="1588" w:type="dxa"/>
            <w:tcBorders>
              <w:bottom w:val="single" w:sz="4" w:space="0" w:color="auto"/>
            </w:tcBorders>
          </w:tcPr>
          <w:p w14:paraId="3CBB2544"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bottom w:val="single" w:sz="4" w:space="0" w:color="auto"/>
            </w:tcBorders>
          </w:tcPr>
          <w:p w14:paraId="72917266" w14:textId="77777777" w:rsidR="00265543" w:rsidRPr="00E071DB" w:rsidRDefault="00265543" w:rsidP="0040196C">
            <w:pPr>
              <w:pStyle w:val="Tabletext"/>
            </w:pPr>
          </w:p>
        </w:tc>
      </w:tr>
      <w:tr w:rsidR="00265543" w:rsidRPr="00E071DB" w14:paraId="0783861B" w14:textId="77777777" w:rsidTr="0040196C">
        <w:tc>
          <w:tcPr>
            <w:tcW w:w="4508" w:type="dxa"/>
            <w:tcBorders>
              <w:bottom w:val="dotted" w:sz="4" w:space="0" w:color="808080"/>
            </w:tcBorders>
          </w:tcPr>
          <w:p w14:paraId="086AB55A" w14:textId="77777777" w:rsidR="00265543" w:rsidRPr="00E071DB" w:rsidRDefault="00265543" w:rsidP="0040196C">
            <w:pPr>
              <w:pStyle w:val="Tabletext"/>
            </w:pPr>
            <w:r w:rsidRPr="00E071DB">
              <w:t>Is there facility in the system to:</w:t>
            </w:r>
          </w:p>
        </w:tc>
        <w:tc>
          <w:tcPr>
            <w:tcW w:w="1588" w:type="dxa"/>
            <w:tcBorders>
              <w:bottom w:val="dotted" w:sz="4" w:space="0" w:color="808080"/>
            </w:tcBorders>
          </w:tcPr>
          <w:p w14:paraId="00BC0495" w14:textId="77777777" w:rsidR="00265543" w:rsidRPr="00E071DB" w:rsidRDefault="00265543" w:rsidP="0040196C">
            <w:pPr>
              <w:pStyle w:val="Tabletext"/>
            </w:pPr>
          </w:p>
        </w:tc>
        <w:tc>
          <w:tcPr>
            <w:tcW w:w="3912" w:type="dxa"/>
            <w:tcBorders>
              <w:bottom w:val="dotted" w:sz="4" w:space="0" w:color="808080"/>
            </w:tcBorders>
          </w:tcPr>
          <w:p w14:paraId="48087529" w14:textId="77777777" w:rsidR="00265543" w:rsidRPr="00E071DB" w:rsidRDefault="00265543" w:rsidP="0040196C">
            <w:pPr>
              <w:pStyle w:val="Tabletext"/>
            </w:pPr>
          </w:p>
        </w:tc>
      </w:tr>
      <w:tr w:rsidR="00265543" w:rsidRPr="00E071DB" w14:paraId="4C97AC92" w14:textId="77777777" w:rsidTr="0040196C">
        <w:tc>
          <w:tcPr>
            <w:tcW w:w="4508" w:type="dxa"/>
            <w:tcBorders>
              <w:top w:val="dotted" w:sz="4" w:space="0" w:color="808080"/>
              <w:bottom w:val="dotted" w:sz="4" w:space="0" w:color="808080"/>
            </w:tcBorders>
          </w:tcPr>
          <w:p w14:paraId="5BBC8170" w14:textId="77777777" w:rsidR="00265543" w:rsidRPr="00E071DB" w:rsidRDefault="00265543" w:rsidP="0040196C">
            <w:pPr>
              <w:pStyle w:val="Tabletext"/>
            </w:pPr>
            <w:r w:rsidRPr="00E071DB">
              <w:t>initiate action to prevent the occurrence of any non-conformities relating the TMS?</w:t>
            </w:r>
          </w:p>
        </w:tc>
        <w:tc>
          <w:tcPr>
            <w:tcW w:w="1588" w:type="dxa"/>
            <w:tcBorders>
              <w:top w:val="dotted" w:sz="4" w:space="0" w:color="808080"/>
              <w:bottom w:val="dotted" w:sz="4" w:space="0" w:color="808080"/>
            </w:tcBorders>
          </w:tcPr>
          <w:p w14:paraId="69BE986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4FE984C7" w14:textId="77777777" w:rsidR="00265543" w:rsidRPr="00E071DB" w:rsidRDefault="00265543" w:rsidP="0040196C">
            <w:pPr>
              <w:pStyle w:val="Tabletext"/>
            </w:pPr>
          </w:p>
        </w:tc>
      </w:tr>
      <w:tr w:rsidR="00265543" w:rsidRPr="00E071DB" w14:paraId="3B1A3F95" w14:textId="77777777" w:rsidTr="0040196C">
        <w:tc>
          <w:tcPr>
            <w:tcW w:w="4508" w:type="dxa"/>
            <w:tcBorders>
              <w:top w:val="dotted" w:sz="4" w:space="0" w:color="808080"/>
              <w:bottom w:val="dotted" w:sz="4" w:space="0" w:color="808080"/>
            </w:tcBorders>
          </w:tcPr>
          <w:p w14:paraId="71C4348D" w14:textId="77777777" w:rsidR="00265543" w:rsidRPr="00E071DB" w:rsidRDefault="00265543" w:rsidP="0040196C">
            <w:pPr>
              <w:pStyle w:val="Tabletext"/>
            </w:pPr>
            <w:r w:rsidRPr="00E071DB">
              <w:t>identify and record any problems relating to the TMS?</w:t>
            </w:r>
          </w:p>
        </w:tc>
        <w:tc>
          <w:tcPr>
            <w:tcW w:w="1588" w:type="dxa"/>
            <w:tcBorders>
              <w:top w:val="dotted" w:sz="4" w:space="0" w:color="808080"/>
              <w:bottom w:val="dotted" w:sz="4" w:space="0" w:color="808080"/>
            </w:tcBorders>
          </w:tcPr>
          <w:p w14:paraId="0F210B6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01BFEE01" w14:textId="77777777" w:rsidR="00265543" w:rsidRPr="00E071DB" w:rsidRDefault="00265543" w:rsidP="0040196C">
            <w:pPr>
              <w:pStyle w:val="Tabletext"/>
            </w:pPr>
          </w:p>
        </w:tc>
      </w:tr>
      <w:tr w:rsidR="00265543" w:rsidRPr="00E071DB" w14:paraId="256C4B89" w14:textId="77777777" w:rsidTr="0040196C">
        <w:tc>
          <w:tcPr>
            <w:tcW w:w="4508" w:type="dxa"/>
            <w:tcBorders>
              <w:top w:val="dotted" w:sz="4" w:space="0" w:color="808080"/>
              <w:bottom w:val="dotted" w:sz="4" w:space="0" w:color="808080"/>
            </w:tcBorders>
          </w:tcPr>
          <w:p w14:paraId="7905F8D7" w14:textId="77777777" w:rsidR="00265543" w:rsidRPr="00E071DB" w:rsidRDefault="00265543" w:rsidP="0040196C">
            <w:pPr>
              <w:pStyle w:val="Tabletext"/>
            </w:pPr>
            <w:r w:rsidRPr="00E071DB">
              <w:t>initiate, recommend or provide solutions to identify problems through designated channels?</w:t>
            </w:r>
          </w:p>
        </w:tc>
        <w:tc>
          <w:tcPr>
            <w:tcW w:w="1588" w:type="dxa"/>
            <w:tcBorders>
              <w:top w:val="dotted" w:sz="4" w:space="0" w:color="808080"/>
              <w:bottom w:val="dotted" w:sz="4" w:space="0" w:color="808080"/>
            </w:tcBorders>
          </w:tcPr>
          <w:p w14:paraId="75284C6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26083F2C" w14:textId="77777777" w:rsidR="00265543" w:rsidRPr="00E071DB" w:rsidRDefault="00265543" w:rsidP="0040196C">
            <w:pPr>
              <w:pStyle w:val="Tabletext"/>
            </w:pPr>
          </w:p>
        </w:tc>
      </w:tr>
      <w:tr w:rsidR="00265543" w:rsidRPr="00E071DB" w14:paraId="59DE2234" w14:textId="77777777" w:rsidTr="0040196C">
        <w:tc>
          <w:tcPr>
            <w:tcW w:w="4508" w:type="dxa"/>
            <w:tcBorders>
              <w:top w:val="dotted" w:sz="4" w:space="0" w:color="808080"/>
              <w:bottom w:val="dotted" w:sz="4" w:space="0" w:color="808080"/>
            </w:tcBorders>
          </w:tcPr>
          <w:p w14:paraId="469A845C" w14:textId="77777777" w:rsidR="00265543" w:rsidRPr="00E071DB" w:rsidRDefault="00265543" w:rsidP="0040196C">
            <w:pPr>
              <w:pStyle w:val="Tabletext"/>
            </w:pPr>
            <w:r w:rsidRPr="00E071DB">
              <w:t>verify the implementation of solutions?</w:t>
            </w:r>
          </w:p>
        </w:tc>
        <w:tc>
          <w:tcPr>
            <w:tcW w:w="1588" w:type="dxa"/>
            <w:tcBorders>
              <w:top w:val="dotted" w:sz="4" w:space="0" w:color="808080"/>
              <w:bottom w:val="dotted" w:sz="4" w:space="0" w:color="808080"/>
            </w:tcBorders>
          </w:tcPr>
          <w:p w14:paraId="30D4A31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6881E293" w14:textId="77777777" w:rsidR="00265543" w:rsidRPr="00E071DB" w:rsidRDefault="00265543" w:rsidP="0040196C">
            <w:pPr>
              <w:pStyle w:val="Tabletext"/>
            </w:pPr>
          </w:p>
        </w:tc>
      </w:tr>
      <w:tr w:rsidR="00265543" w:rsidRPr="00E071DB" w14:paraId="1C19D632" w14:textId="77777777" w:rsidTr="0040196C">
        <w:tc>
          <w:tcPr>
            <w:tcW w:w="4508" w:type="dxa"/>
            <w:tcBorders>
              <w:top w:val="dotted" w:sz="4" w:space="0" w:color="808080"/>
              <w:bottom w:val="dotted" w:sz="4" w:space="0" w:color="808080"/>
            </w:tcBorders>
          </w:tcPr>
          <w:p w14:paraId="39D307F2" w14:textId="66B5B1C9" w:rsidR="00265543" w:rsidRPr="00E071DB" w:rsidRDefault="00265543" w:rsidP="0040196C">
            <w:pPr>
              <w:pStyle w:val="Tabletext"/>
            </w:pPr>
            <w:r w:rsidRPr="00E071DB">
              <w:t xml:space="preserve">identify pertinent changes to </w:t>
            </w:r>
            <w:r w:rsidR="00C70849">
              <w:t>participant</w:t>
            </w:r>
            <w:r w:rsidRPr="00E071DB">
              <w:t xml:space="preserve"> training and competence requirements?</w:t>
            </w:r>
          </w:p>
        </w:tc>
        <w:tc>
          <w:tcPr>
            <w:tcW w:w="1588" w:type="dxa"/>
            <w:tcBorders>
              <w:top w:val="dotted" w:sz="4" w:space="0" w:color="808080"/>
              <w:bottom w:val="dotted" w:sz="4" w:space="0" w:color="808080"/>
            </w:tcBorders>
          </w:tcPr>
          <w:p w14:paraId="6FE4ADB2"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32E87D40" w14:textId="77777777" w:rsidR="00265543" w:rsidRPr="00E071DB" w:rsidRDefault="00265543" w:rsidP="0040196C">
            <w:pPr>
              <w:pStyle w:val="Tabletext"/>
            </w:pPr>
          </w:p>
        </w:tc>
      </w:tr>
      <w:tr w:rsidR="00265543" w:rsidRPr="00E071DB" w14:paraId="15E2DD4A" w14:textId="77777777" w:rsidTr="0040196C">
        <w:tc>
          <w:tcPr>
            <w:tcW w:w="4508" w:type="dxa"/>
            <w:tcBorders>
              <w:top w:val="dotted" w:sz="4" w:space="0" w:color="808080"/>
            </w:tcBorders>
          </w:tcPr>
          <w:p w14:paraId="263AFCC1" w14:textId="619CDB05" w:rsidR="00265543" w:rsidRPr="00E071DB" w:rsidRDefault="00265543" w:rsidP="0040196C">
            <w:pPr>
              <w:pStyle w:val="Tabletext"/>
            </w:pPr>
            <w:r w:rsidRPr="00E071DB">
              <w:t xml:space="preserve">initiate action to incorporate appropriate changes to the </w:t>
            </w:r>
            <w:r w:rsidR="00C70849">
              <w:t>AtoN</w:t>
            </w:r>
            <w:r w:rsidRPr="00E071DB">
              <w:t xml:space="preserve"> training programs?</w:t>
            </w:r>
          </w:p>
        </w:tc>
        <w:tc>
          <w:tcPr>
            <w:tcW w:w="1588" w:type="dxa"/>
            <w:tcBorders>
              <w:top w:val="dotted" w:sz="4" w:space="0" w:color="808080"/>
            </w:tcBorders>
          </w:tcPr>
          <w:p w14:paraId="3FFF419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tcBorders>
          </w:tcPr>
          <w:p w14:paraId="3E852B82" w14:textId="77777777" w:rsidR="00265543" w:rsidRPr="00E071DB" w:rsidRDefault="00265543" w:rsidP="0040196C">
            <w:pPr>
              <w:pStyle w:val="Tabletext"/>
            </w:pPr>
          </w:p>
        </w:tc>
      </w:tr>
      <w:tr w:rsidR="00265543" w:rsidRPr="00E071DB" w14:paraId="1270A768" w14:textId="77777777" w:rsidTr="0040196C">
        <w:tc>
          <w:tcPr>
            <w:tcW w:w="4508" w:type="dxa"/>
            <w:tcBorders>
              <w:bottom w:val="single" w:sz="4" w:space="0" w:color="auto"/>
            </w:tcBorders>
            <w:shd w:val="clear" w:color="auto" w:fill="auto"/>
          </w:tcPr>
          <w:p w14:paraId="3B50292A" w14:textId="77777777" w:rsidR="00265543" w:rsidRPr="00E071DB" w:rsidRDefault="00265543" w:rsidP="0040196C">
            <w:pPr>
              <w:pStyle w:val="Tableheading"/>
              <w:rPr>
                <w:lang w:val="en-GB"/>
              </w:rPr>
            </w:pPr>
            <w:r w:rsidRPr="00E071DB">
              <w:rPr>
                <w:lang w:val="en-GB"/>
              </w:rPr>
              <w:t>Management representative</w:t>
            </w:r>
          </w:p>
        </w:tc>
        <w:tc>
          <w:tcPr>
            <w:tcW w:w="1588" w:type="dxa"/>
            <w:tcBorders>
              <w:bottom w:val="single" w:sz="4" w:space="0" w:color="auto"/>
            </w:tcBorders>
            <w:shd w:val="clear" w:color="auto" w:fill="auto"/>
          </w:tcPr>
          <w:p w14:paraId="0D47FC77" w14:textId="77777777" w:rsidR="00265543" w:rsidRPr="00E071DB" w:rsidRDefault="00265543" w:rsidP="0040196C">
            <w:pPr>
              <w:pStyle w:val="Tableheading"/>
              <w:rPr>
                <w:lang w:val="en-GB"/>
              </w:rPr>
            </w:pPr>
            <w:r w:rsidRPr="00E071DB">
              <w:rPr>
                <w:lang w:val="en-GB"/>
              </w:rPr>
              <w:t>Yes/No</w:t>
            </w:r>
          </w:p>
        </w:tc>
        <w:tc>
          <w:tcPr>
            <w:tcW w:w="3912" w:type="dxa"/>
            <w:tcBorders>
              <w:bottom w:val="single" w:sz="4" w:space="0" w:color="auto"/>
            </w:tcBorders>
            <w:shd w:val="clear" w:color="auto" w:fill="auto"/>
          </w:tcPr>
          <w:p w14:paraId="1DAD0A4B" w14:textId="77777777" w:rsidR="00265543" w:rsidRPr="00E071DB" w:rsidRDefault="00265543" w:rsidP="0040196C">
            <w:pPr>
              <w:pStyle w:val="Tableheading"/>
              <w:rPr>
                <w:lang w:val="en-GB"/>
              </w:rPr>
            </w:pPr>
            <w:r w:rsidRPr="00E071DB">
              <w:rPr>
                <w:lang w:val="en-GB"/>
              </w:rPr>
              <w:t>Comments</w:t>
            </w:r>
          </w:p>
        </w:tc>
      </w:tr>
      <w:tr w:rsidR="00265543" w:rsidRPr="00E071DB" w14:paraId="2A4CB894" w14:textId="77777777" w:rsidTr="0040196C">
        <w:tc>
          <w:tcPr>
            <w:tcW w:w="4508" w:type="dxa"/>
            <w:tcBorders>
              <w:bottom w:val="dotted" w:sz="4" w:space="0" w:color="808080"/>
            </w:tcBorders>
          </w:tcPr>
          <w:p w14:paraId="06D2F130" w14:textId="6423ECF8" w:rsidR="00265543" w:rsidRPr="00E071DB" w:rsidRDefault="00C70849" w:rsidP="0040196C">
            <w:pPr>
              <w:pStyle w:val="Tabletext"/>
            </w:pPr>
            <w:r>
              <w:t>Has a m</w:t>
            </w:r>
            <w:r w:rsidR="00265543" w:rsidRPr="00E071DB">
              <w:t>anager been appo</w:t>
            </w:r>
            <w:r>
              <w:t>inted with the responsibility for</w:t>
            </w:r>
            <w:r w:rsidR="00265543" w:rsidRPr="00E071DB">
              <w:t>:</w:t>
            </w:r>
          </w:p>
        </w:tc>
        <w:tc>
          <w:tcPr>
            <w:tcW w:w="1588" w:type="dxa"/>
            <w:tcBorders>
              <w:bottom w:val="dotted" w:sz="4" w:space="0" w:color="808080"/>
            </w:tcBorders>
          </w:tcPr>
          <w:p w14:paraId="657B7EF3" w14:textId="77777777" w:rsidR="00265543" w:rsidRPr="00E071DB" w:rsidRDefault="00265543" w:rsidP="0040196C">
            <w:pPr>
              <w:pStyle w:val="Tabletext"/>
            </w:pPr>
          </w:p>
        </w:tc>
        <w:tc>
          <w:tcPr>
            <w:tcW w:w="3912" w:type="dxa"/>
            <w:tcBorders>
              <w:bottom w:val="dotted" w:sz="4" w:space="0" w:color="808080"/>
            </w:tcBorders>
          </w:tcPr>
          <w:p w14:paraId="4DC2192D" w14:textId="77777777" w:rsidR="00265543" w:rsidRPr="00E071DB" w:rsidRDefault="00265543" w:rsidP="0040196C">
            <w:pPr>
              <w:pStyle w:val="Tabletext"/>
            </w:pPr>
          </w:p>
        </w:tc>
      </w:tr>
      <w:tr w:rsidR="00265543" w:rsidRPr="00E071DB" w14:paraId="301BE2F9" w14:textId="77777777" w:rsidTr="0040196C">
        <w:tc>
          <w:tcPr>
            <w:tcW w:w="4508" w:type="dxa"/>
            <w:tcBorders>
              <w:top w:val="dotted" w:sz="4" w:space="0" w:color="808080"/>
              <w:bottom w:val="dotted" w:sz="4" w:space="0" w:color="808080"/>
            </w:tcBorders>
          </w:tcPr>
          <w:p w14:paraId="5C51C873" w14:textId="77777777" w:rsidR="00265543" w:rsidRPr="00E071DB" w:rsidRDefault="00265543" w:rsidP="0040196C">
            <w:pPr>
              <w:pStyle w:val="Tabletext"/>
            </w:pPr>
            <w:r w:rsidRPr="00E071DB">
              <w:t>ensuring that a TMS is established, implemented and maintained?</w:t>
            </w:r>
          </w:p>
        </w:tc>
        <w:tc>
          <w:tcPr>
            <w:tcW w:w="1588" w:type="dxa"/>
            <w:tcBorders>
              <w:top w:val="dotted" w:sz="4" w:space="0" w:color="808080"/>
              <w:bottom w:val="dotted" w:sz="4" w:space="0" w:color="808080"/>
            </w:tcBorders>
          </w:tcPr>
          <w:p w14:paraId="4883D6F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04D9BC5D" w14:textId="77777777" w:rsidR="00265543" w:rsidRPr="00E071DB" w:rsidRDefault="00265543" w:rsidP="0040196C">
            <w:pPr>
              <w:pStyle w:val="Tabletext"/>
            </w:pPr>
          </w:p>
        </w:tc>
      </w:tr>
      <w:tr w:rsidR="00265543" w:rsidRPr="00E071DB" w14:paraId="373CA0E2" w14:textId="77777777" w:rsidTr="0040196C">
        <w:tc>
          <w:tcPr>
            <w:tcW w:w="4508" w:type="dxa"/>
            <w:tcBorders>
              <w:top w:val="dotted" w:sz="4" w:space="0" w:color="808080"/>
            </w:tcBorders>
          </w:tcPr>
          <w:p w14:paraId="38DF4439" w14:textId="77777777" w:rsidR="00265543" w:rsidRPr="00E071DB" w:rsidRDefault="00265543" w:rsidP="0040196C">
            <w:pPr>
              <w:pStyle w:val="Tabletext"/>
            </w:pPr>
            <w:r w:rsidRPr="00E071DB">
              <w:t>reporting on the performance of the TMS to the management?</w:t>
            </w:r>
          </w:p>
        </w:tc>
        <w:tc>
          <w:tcPr>
            <w:tcW w:w="1588" w:type="dxa"/>
            <w:tcBorders>
              <w:top w:val="dotted" w:sz="4" w:space="0" w:color="808080"/>
            </w:tcBorders>
          </w:tcPr>
          <w:p w14:paraId="6849096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tcBorders>
          </w:tcPr>
          <w:p w14:paraId="54FADEA7" w14:textId="77777777" w:rsidR="00265543" w:rsidRPr="00E071DB" w:rsidRDefault="00265543" w:rsidP="0040196C">
            <w:pPr>
              <w:pStyle w:val="Tabletext"/>
            </w:pPr>
          </w:p>
        </w:tc>
      </w:tr>
    </w:tbl>
    <w:p w14:paraId="2BF4CD61" w14:textId="77777777" w:rsidR="00265543" w:rsidRPr="00E071DB" w:rsidRDefault="00265543" w:rsidP="00265543"/>
    <w:p w14:paraId="6977BC75" w14:textId="77777777" w:rsidR="00265543" w:rsidRPr="00E071DB" w:rsidRDefault="00265543" w:rsidP="00265543">
      <w:pPr>
        <w:pStyle w:val="AnnexAHead1"/>
      </w:pPr>
      <w:r w:rsidRPr="00E071DB">
        <w:t>Internal TMS audits</w:t>
      </w:r>
    </w:p>
    <w:p w14:paraId="3185B384"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57FCD8D1" w14:textId="77777777" w:rsidTr="0040196C">
        <w:trPr>
          <w:trHeight w:val="267"/>
        </w:trPr>
        <w:tc>
          <w:tcPr>
            <w:tcW w:w="4508" w:type="dxa"/>
            <w:shd w:val="clear" w:color="auto" w:fill="auto"/>
          </w:tcPr>
          <w:p w14:paraId="71448EB7" w14:textId="77777777" w:rsidR="00265543" w:rsidRPr="00E071DB" w:rsidRDefault="00265543" w:rsidP="0040196C">
            <w:pPr>
              <w:pStyle w:val="Tableheading"/>
              <w:rPr>
                <w:lang w:val="en-GB"/>
              </w:rPr>
            </w:pPr>
            <w:r w:rsidRPr="00E071DB">
              <w:rPr>
                <w:lang w:val="en-GB"/>
              </w:rPr>
              <w:t>Internal TMS audits</w:t>
            </w:r>
          </w:p>
        </w:tc>
        <w:tc>
          <w:tcPr>
            <w:tcW w:w="1588" w:type="dxa"/>
            <w:shd w:val="clear" w:color="auto" w:fill="auto"/>
          </w:tcPr>
          <w:p w14:paraId="6E23F26C"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74180175" w14:textId="77777777" w:rsidR="00265543" w:rsidRPr="00E071DB" w:rsidRDefault="00265543" w:rsidP="0040196C">
            <w:pPr>
              <w:pStyle w:val="Tableheading"/>
              <w:rPr>
                <w:lang w:val="en-GB"/>
              </w:rPr>
            </w:pPr>
            <w:r w:rsidRPr="00E071DB">
              <w:rPr>
                <w:lang w:val="en-GB"/>
              </w:rPr>
              <w:t>Comments</w:t>
            </w:r>
          </w:p>
        </w:tc>
      </w:tr>
      <w:tr w:rsidR="00265543" w:rsidRPr="00E071DB" w14:paraId="4E934747" w14:textId="77777777" w:rsidTr="0040196C">
        <w:tc>
          <w:tcPr>
            <w:tcW w:w="4508" w:type="dxa"/>
          </w:tcPr>
          <w:p w14:paraId="1A16B8BF" w14:textId="77777777" w:rsidR="00265543" w:rsidRPr="00E071DB" w:rsidRDefault="00265543" w:rsidP="0040196C">
            <w:pPr>
              <w:pStyle w:val="Tabletext"/>
            </w:pPr>
            <w:r w:rsidRPr="00E071DB">
              <w:t>Are documented procedures in place for planning and performing internal audits in order to verify whether activities comply with the requirements of the TMS?</w:t>
            </w:r>
          </w:p>
        </w:tc>
        <w:tc>
          <w:tcPr>
            <w:tcW w:w="1588" w:type="dxa"/>
          </w:tcPr>
          <w:p w14:paraId="74BA43A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28C2A727" w14:textId="77777777" w:rsidR="00265543" w:rsidRPr="00E071DB" w:rsidRDefault="00265543" w:rsidP="0040196C">
            <w:pPr>
              <w:pStyle w:val="Tabletext"/>
            </w:pPr>
          </w:p>
        </w:tc>
      </w:tr>
      <w:tr w:rsidR="00265543" w:rsidRPr="00E071DB" w14:paraId="601B2953" w14:textId="77777777" w:rsidTr="0040196C">
        <w:tc>
          <w:tcPr>
            <w:tcW w:w="4508" w:type="dxa"/>
          </w:tcPr>
          <w:p w14:paraId="03224CE8" w14:textId="77777777" w:rsidR="00265543" w:rsidRPr="00E071DB" w:rsidRDefault="00265543" w:rsidP="0040196C">
            <w:pPr>
              <w:pStyle w:val="Tabletext"/>
            </w:pPr>
            <w:r w:rsidRPr="00E071DB">
              <w:t>Is the TMS audited at least annually?</w:t>
            </w:r>
          </w:p>
        </w:tc>
        <w:tc>
          <w:tcPr>
            <w:tcW w:w="1588" w:type="dxa"/>
          </w:tcPr>
          <w:p w14:paraId="55ED192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03EAC1D8" w14:textId="77777777" w:rsidR="00265543" w:rsidRPr="00E071DB" w:rsidRDefault="00265543" w:rsidP="0040196C">
            <w:pPr>
              <w:pStyle w:val="Tabletext"/>
            </w:pPr>
          </w:p>
        </w:tc>
      </w:tr>
      <w:tr w:rsidR="00265543" w:rsidRPr="00E071DB" w14:paraId="1C89E799" w14:textId="77777777" w:rsidTr="0040196C">
        <w:tc>
          <w:tcPr>
            <w:tcW w:w="4508" w:type="dxa"/>
          </w:tcPr>
          <w:p w14:paraId="0D0D354A" w14:textId="77777777" w:rsidR="00265543" w:rsidRPr="00E071DB" w:rsidRDefault="00265543" w:rsidP="0040196C">
            <w:pPr>
              <w:pStyle w:val="Tabletext"/>
            </w:pPr>
            <w:r w:rsidRPr="00E071DB">
              <w:t>Are internal audit records maintained?</w:t>
            </w:r>
          </w:p>
        </w:tc>
        <w:tc>
          <w:tcPr>
            <w:tcW w:w="1588" w:type="dxa"/>
          </w:tcPr>
          <w:p w14:paraId="4EC20D1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057CB720" w14:textId="77777777" w:rsidR="00265543" w:rsidRPr="00E071DB" w:rsidRDefault="00265543" w:rsidP="0040196C">
            <w:pPr>
              <w:pStyle w:val="Tabletext"/>
            </w:pPr>
          </w:p>
        </w:tc>
      </w:tr>
    </w:tbl>
    <w:p w14:paraId="7186890F" w14:textId="77777777" w:rsidR="00265543" w:rsidRPr="00E071DB" w:rsidRDefault="00265543" w:rsidP="00265543"/>
    <w:p w14:paraId="5144F24B" w14:textId="77777777" w:rsidR="00265543" w:rsidRPr="00E071DB" w:rsidRDefault="00265543" w:rsidP="00265543">
      <w:pPr>
        <w:spacing w:after="200" w:line="276" w:lineRule="auto"/>
        <w:rPr>
          <w:sz w:val="22"/>
        </w:rPr>
      </w:pPr>
      <w:r w:rsidRPr="00E071DB">
        <w:br w:type="page"/>
      </w:r>
    </w:p>
    <w:p w14:paraId="5D100C2C" w14:textId="77777777" w:rsidR="00265543" w:rsidRPr="00E071DB" w:rsidRDefault="00265543" w:rsidP="00265543">
      <w:pPr>
        <w:pStyle w:val="AnnexAHead1"/>
      </w:pPr>
      <w:r w:rsidRPr="00E071DB">
        <w:lastRenderedPageBreak/>
        <w:t>Corrective and preventative action</w:t>
      </w:r>
    </w:p>
    <w:p w14:paraId="4BAFE786"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740BCC99" w14:textId="77777777" w:rsidTr="0040196C">
        <w:tc>
          <w:tcPr>
            <w:tcW w:w="4508" w:type="dxa"/>
            <w:shd w:val="clear" w:color="auto" w:fill="auto"/>
          </w:tcPr>
          <w:p w14:paraId="3651DCF7" w14:textId="77777777" w:rsidR="00265543" w:rsidRPr="00E071DB" w:rsidRDefault="00265543" w:rsidP="0040196C">
            <w:pPr>
              <w:pStyle w:val="Tableheading"/>
              <w:rPr>
                <w:lang w:val="en-GB"/>
              </w:rPr>
            </w:pPr>
            <w:r w:rsidRPr="00E071DB">
              <w:rPr>
                <w:lang w:val="en-GB"/>
              </w:rPr>
              <w:t>Corrective/preventative action</w:t>
            </w:r>
          </w:p>
        </w:tc>
        <w:tc>
          <w:tcPr>
            <w:tcW w:w="1588" w:type="dxa"/>
            <w:shd w:val="clear" w:color="auto" w:fill="auto"/>
          </w:tcPr>
          <w:p w14:paraId="7D96CF09"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1D918E46" w14:textId="77777777" w:rsidR="00265543" w:rsidRPr="00E071DB" w:rsidRDefault="00265543" w:rsidP="0040196C">
            <w:pPr>
              <w:pStyle w:val="Tableheading"/>
              <w:rPr>
                <w:lang w:val="en-GB"/>
              </w:rPr>
            </w:pPr>
            <w:r w:rsidRPr="00E071DB">
              <w:rPr>
                <w:lang w:val="en-GB"/>
              </w:rPr>
              <w:t>Comments</w:t>
            </w:r>
          </w:p>
        </w:tc>
      </w:tr>
      <w:tr w:rsidR="00265543" w:rsidRPr="00E071DB" w14:paraId="0045CDEF" w14:textId="77777777" w:rsidTr="0040196C">
        <w:tc>
          <w:tcPr>
            <w:tcW w:w="4508" w:type="dxa"/>
          </w:tcPr>
          <w:p w14:paraId="03B4FA21" w14:textId="77777777" w:rsidR="00265543" w:rsidRPr="00E071DB" w:rsidRDefault="00265543" w:rsidP="0040196C">
            <w:pPr>
              <w:pStyle w:val="Tabletext"/>
            </w:pPr>
            <w:r w:rsidRPr="00E071DB">
              <w:t>Are TMS deficiencies documented?</w:t>
            </w:r>
          </w:p>
        </w:tc>
        <w:tc>
          <w:tcPr>
            <w:tcW w:w="1588" w:type="dxa"/>
          </w:tcPr>
          <w:p w14:paraId="50EC70D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19B2ED49" w14:textId="77777777" w:rsidR="00265543" w:rsidRPr="00E071DB" w:rsidRDefault="00265543" w:rsidP="0040196C">
            <w:pPr>
              <w:pStyle w:val="Tabletext"/>
            </w:pPr>
          </w:p>
        </w:tc>
      </w:tr>
      <w:tr w:rsidR="00265543" w:rsidRPr="00E071DB" w14:paraId="4BD3847F" w14:textId="77777777" w:rsidTr="0040196C">
        <w:tc>
          <w:tcPr>
            <w:tcW w:w="4508" w:type="dxa"/>
          </w:tcPr>
          <w:p w14:paraId="10F9F716" w14:textId="3416C1C4" w:rsidR="00265543" w:rsidRPr="00E071DB" w:rsidRDefault="00265543" w:rsidP="0040196C">
            <w:pPr>
              <w:pStyle w:val="Tabletext"/>
            </w:pPr>
            <w:r w:rsidRPr="00E071DB">
              <w:t xml:space="preserve">Are appropriate sources of information, such as non-conformance reports, audit reports, </w:t>
            </w:r>
            <w:r w:rsidR="00C70849">
              <w:t>participant</w:t>
            </w:r>
            <w:r w:rsidRPr="00E071DB">
              <w:t xml:space="preserve"> and customer complaints, and quality records to detect eliminate potential deficiencies reviewed?</w:t>
            </w:r>
          </w:p>
        </w:tc>
        <w:tc>
          <w:tcPr>
            <w:tcW w:w="1588" w:type="dxa"/>
          </w:tcPr>
          <w:p w14:paraId="6088AF6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76BD00C5" w14:textId="77777777" w:rsidR="00265543" w:rsidRPr="00E071DB" w:rsidRDefault="00265543" w:rsidP="0040196C">
            <w:pPr>
              <w:pStyle w:val="Tabletext"/>
            </w:pPr>
          </w:p>
        </w:tc>
      </w:tr>
      <w:tr w:rsidR="00265543" w:rsidRPr="00E071DB" w14:paraId="4BE11AA9" w14:textId="77777777" w:rsidTr="0040196C">
        <w:tc>
          <w:tcPr>
            <w:tcW w:w="4508" w:type="dxa"/>
          </w:tcPr>
          <w:p w14:paraId="0C8ECA97" w14:textId="6B8C9FD3" w:rsidR="00265543" w:rsidRPr="00E071DB" w:rsidRDefault="00265543" w:rsidP="0040196C">
            <w:pPr>
              <w:pStyle w:val="Tabletext"/>
            </w:pPr>
            <w:r w:rsidRPr="00E071DB">
              <w:t xml:space="preserve">Are </w:t>
            </w:r>
            <w:r w:rsidR="00C70849">
              <w:t>participant</w:t>
            </w:r>
            <w:r w:rsidRPr="00E071DB">
              <w:t xml:space="preserve"> learning deficiencies for adverse trends that shall indicate a deficiency in the training plan or training delivery procedures analysed?</w:t>
            </w:r>
          </w:p>
        </w:tc>
        <w:tc>
          <w:tcPr>
            <w:tcW w:w="1588" w:type="dxa"/>
          </w:tcPr>
          <w:p w14:paraId="5CFEBD2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33AB40C8" w14:textId="77777777" w:rsidR="00265543" w:rsidRPr="00E071DB" w:rsidRDefault="00265543" w:rsidP="0040196C">
            <w:pPr>
              <w:pStyle w:val="Tabletext"/>
            </w:pPr>
          </w:p>
        </w:tc>
      </w:tr>
      <w:tr w:rsidR="00265543" w:rsidRPr="00E071DB" w14:paraId="6B61349A" w14:textId="77777777" w:rsidTr="0040196C">
        <w:tc>
          <w:tcPr>
            <w:tcW w:w="4508" w:type="dxa"/>
          </w:tcPr>
          <w:p w14:paraId="15C8B5B7" w14:textId="77777777" w:rsidR="00265543" w:rsidRPr="00E071DB" w:rsidRDefault="00265543" w:rsidP="0040196C">
            <w:pPr>
              <w:pStyle w:val="Tabletext"/>
            </w:pPr>
            <w:r w:rsidRPr="00E071DB">
              <w:t>Are root causes of deficiencies determined and corrective action to eliminate the deficiency implemented?</w:t>
            </w:r>
          </w:p>
        </w:tc>
        <w:tc>
          <w:tcPr>
            <w:tcW w:w="1588" w:type="dxa"/>
          </w:tcPr>
          <w:p w14:paraId="4FEFEBA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4230F62F" w14:textId="77777777" w:rsidR="00265543" w:rsidRPr="00E071DB" w:rsidRDefault="00265543" w:rsidP="0040196C">
            <w:pPr>
              <w:pStyle w:val="Tabletext"/>
            </w:pPr>
          </w:p>
        </w:tc>
      </w:tr>
      <w:tr w:rsidR="00265543" w:rsidRPr="00E071DB" w14:paraId="2B2DD027" w14:textId="77777777" w:rsidTr="0040196C">
        <w:tc>
          <w:tcPr>
            <w:tcW w:w="4508" w:type="dxa"/>
          </w:tcPr>
          <w:p w14:paraId="0B2BD562" w14:textId="77777777" w:rsidR="00265543" w:rsidRPr="00E071DB" w:rsidRDefault="00265543" w:rsidP="0040196C">
            <w:pPr>
              <w:pStyle w:val="Tabletext"/>
            </w:pPr>
            <w:r w:rsidRPr="00E071DB">
              <w:t>Are TMS records of these activities maintained?</w:t>
            </w:r>
          </w:p>
        </w:tc>
        <w:tc>
          <w:tcPr>
            <w:tcW w:w="1588" w:type="dxa"/>
          </w:tcPr>
          <w:p w14:paraId="2BA5D78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144B6351" w14:textId="77777777" w:rsidR="00265543" w:rsidRPr="00E071DB" w:rsidRDefault="00265543" w:rsidP="0040196C">
            <w:pPr>
              <w:pStyle w:val="Tabletext"/>
            </w:pPr>
          </w:p>
        </w:tc>
      </w:tr>
    </w:tbl>
    <w:p w14:paraId="179724B6" w14:textId="77777777" w:rsidR="00265543" w:rsidRPr="00E071DB" w:rsidRDefault="00265543" w:rsidP="00265543"/>
    <w:p w14:paraId="1C682AF8" w14:textId="77777777" w:rsidR="00265543" w:rsidRPr="00E071DB" w:rsidRDefault="00265543" w:rsidP="00265543">
      <w:pPr>
        <w:pStyle w:val="AnnexAHead1"/>
      </w:pPr>
      <w:r w:rsidRPr="00E071DB">
        <w:t>Management review</w:t>
      </w:r>
    </w:p>
    <w:p w14:paraId="63451F31"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45929E0C" w14:textId="77777777" w:rsidTr="0040196C">
        <w:tc>
          <w:tcPr>
            <w:tcW w:w="4508" w:type="dxa"/>
            <w:shd w:val="clear" w:color="auto" w:fill="auto"/>
          </w:tcPr>
          <w:p w14:paraId="6DCA965B" w14:textId="77777777" w:rsidR="00265543" w:rsidRPr="00E071DB" w:rsidRDefault="00265543" w:rsidP="0040196C">
            <w:pPr>
              <w:pStyle w:val="Tableheading"/>
              <w:rPr>
                <w:lang w:val="en-GB"/>
              </w:rPr>
            </w:pPr>
            <w:r w:rsidRPr="00E071DB">
              <w:rPr>
                <w:lang w:val="en-GB"/>
              </w:rPr>
              <w:t>Management review</w:t>
            </w:r>
          </w:p>
        </w:tc>
        <w:tc>
          <w:tcPr>
            <w:tcW w:w="1588" w:type="dxa"/>
            <w:shd w:val="clear" w:color="auto" w:fill="auto"/>
          </w:tcPr>
          <w:p w14:paraId="0FF70F0E"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14095871" w14:textId="77777777" w:rsidR="00265543" w:rsidRPr="00E071DB" w:rsidRDefault="00265543" w:rsidP="0040196C">
            <w:pPr>
              <w:pStyle w:val="Tableheading"/>
              <w:rPr>
                <w:lang w:val="en-GB"/>
              </w:rPr>
            </w:pPr>
            <w:r w:rsidRPr="00E071DB">
              <w:rPr>
                <w:lang w:val="en-GB"/>
              </w:rPr>
              <w:t>Comments</w:t>
            </w:r>
          </w:p>
        </w:tc>
      </w:tr>
      <w:tr w:rsidR="00265543" w:rsidRPr="00E071DB" w14:paraId="5D185241" w14:textId="77777777" w:rsidTr="0040196C">
        <w:tc>
          <w:tcPr>
            <w:tcW w:w="4508" w:type="dxa"/>
          </w:tcPr>
          <w:p w14:paraId="24C618A3" w14:textId="77777777" w:rsidR="00265543" w:rsidRPr="00E071DB" w:rsidRDefault="00265543" w:rsidP="0040196C">
            <w:pPr>
              <w:pStyle w:val="Tabletext"/>
            </w:pPr>
            <w:r w:rsidRPr="00E071DB">
              <w:t>Are management reviews carried out at regular intervals?</w:t>
            </w:r>
          </w:p>
        </w:tc>
        <w:tc>
          <w:tcPr>
            <w:tcW w:w="1588" w:type="dxa"/>
          </w:tcPr>
          <w:p w14:paraId="5EABFCBB"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070B71C5" w14:textId="77777777" w:rsidR="00265543" w:rsidRPr="00E071DB" w:rsidRDefault="00265543" w:rsidP="0040196C">
            <w:pPr>
              <w:pStyle w:val="Tabletext"/>
            </w:pPr>
          </w:p>
        </w:tc>
      </w:tr>
      <w:tr w:rsidR="00265543" w:rsidRPr="00E071DB" w14:paraId="6C9D0BD2" w14:textId="77777777" w:rsidTr="0040196C">
        <w:tc>
          <w:tcPr>
            <w:tcW w:w="4508" w:type="dxa"/>
          </w:tcPr>
          <w:p w14:paraId="09187097" w14:textId="77777777" w:rsidR="00265543" w:rsidRPr="00E071DB" w:rsidRDefault="00265543" w:rsidP="0040196C">
            <w:pPr>
              <w:pStyle w:val="Tabletext"/>
            </w:pPr>
            <w:r w:rsidRPr="00E071DB">
              <w:t>Are records of management reviews maintained?</w:t>
            </w:r>
          </w:p>
        </w:tc>
        <w:tc>
          <w:tcPr>
            <w:tcW w:w="1588" w:type="dxa"/>
          </w:tcPr>
          <w:p w14:paraId="09A416B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770742DD" w14:textId="77777777" w:rsidR="00265543" w:rsidRPr="00E071DB" w:rsidRDefault="00265543" w:rsidP="0040196C">
            <w:pPr>
              <w:pStyle w:val="Tabletext"/>
            </w:pPr>
          </w:p>
        </w:tc>
      </w:tr>
    </w:tbl>
    <w:p w14:paraId="5FDB7B16" w14:textId="77777777" w:rsidR="00265543" w:rsidRPr="00E071DB" w:rsidRDefault="00265543" w:rsidP="00265543"/>
    <w:p w14:paraId="020DE851"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6A961F6C" w14:textId="77777777" w:rsidR="00265543" w:rsidRPr="00E071DB" w:rsidRDefault="00265543" w:rsidP="00265543">
      <w:pPr>
        <w:pStyle w:val="AnnexAHead1"/>
      </w:pPr>
      <w:r w:rsidRPr="00E071DB">
        <w:lastRenderedPageBreak/>
        <w:t>Training Management System Requirements</w:t>
      </w:r>
    </w:p>
    <w:p w14:paraId="1C4074B0"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605FF732" w14:textId="77777777" w:rsidTr="0040196C">
        <w:trPr>
          <w:cantSplit/>
          <w:tblHeader/>
        </w:trPr>
        <w:tc>
          <w:tcPr>
            <w:tcW w:w="4508" w:type="dxa"/>
            <w:shd w:val="clear" w:color="auto" w:fill="auto"/>
          </w:tcPr>
          <w:p w14:paraId="6FC9577B" w14:textId="77777777" w:rsidR="00265543" w:rsidRPr="00E071DB" w:rsidRDefault="00265543" w:rsidP="0040196C">
            <w:pPr>
              <w:pStyle w:val="Tableheading"/>
              <w:rPr>
                <w:lang w:val="en-GB"/>
              </w:rPr>
            </w:pPr>
            <w:r w:rsidRPr="00E071DB">
              <w:rPr>
                <w:lang w:val="en-GB"/>
              </w:rPr>
              <w:t>Training Management Manual</w:t>
            </w:r>
          </w:p>
        </w:tc>
        <w:tc>
          <w:tcPr>
            <w:tcW w:w="1588" w:type="dxa"/>
            <w:shd w:val="clear" w:color="auto" w:fill="auto"/>
          </w:tcPr>
          <w:p w14:paraId="1A2DF7D5"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70895A74" w14:textId="77777777" w:rsidR="00265543" w:rsidRPr="00E071DB" w:rsidRDefault="00265543" w:rsidP="0040196C">
            <w:pPr>
              <w:pStyle w:val="Tableheading"/>
              <w:rPr>
                <w:lang w:val="en-GB"/>
              </w:rPr>
            </w:pPr>
            <w:r w:rsidRPr="00E071DB">
              <w:rPr>
                <w:lang w:val="en-GB"/>
              </w:rPr>
              <w:t>Comments</w:t>
            </w:r>
          </w:p>
        </w:tc>
      </w:tr>
      <w:tr w:rsidR="00265543" w:rsidRPr="00E071DB" w14:paraId="6225B068" w14:textId="77777777" w:rsidTr="0040196C">
        <w:trPr>
          <w:cantSplit/>
          <w:tblHeader/>
        </w:trPr>
        <w:tc>
          <w:tcPr>
            <w:tcW w:w="4508" w:type="dxa"/>
          </w:tcPr>
          <w:p w14:paraId="5C9B1819" w14:textId="7DAE5FC9" w:rsidR="00265543" w:rsidRPr="00E071DB" w:rsidRDefault="00265543" w:rsidP="0040196C">
            <w:pPr>
              <w:pStyle w:val="Tabletext"/>
            </w:pPr>
            <w:r w:rsidRPr="00E071DB">
              <w:t xml:space="preserve">Is a TMS established, documented and maintained to conform to IALA requirements that ensures that </w:t>
            </w:r>
            <w:r w:rsidR="00C70849">
              <w:t>participant</w:t>
            </w:r>
            <w:r w:rsidRPr="00E071DB">
              <w:t xml:space="preserve">s are trained in accordance with </w:t>
            </w:r>
            <w:r w:rsidR="00C70849">
              <w:t>E-141</w:t>
            </w:r>
            <w:r w:rsidRPr="00E071DB">
              <w:t xml:space="preserve"> and the requirements of the authority?</w:t>
            </w:r>
          </w:p>
        </w:tc>
        <w:tc>
          <w:tcPr>
            <w:tcW w:w="1588" w:type="dxa"/>
          </w:tcPr>
          <w:p w14:paraId="44F8563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0611563A" w14:textId="77777777" w:rsidR="00265543" w:rsidRPr="00E071DB" w:rsidRDefault="00265543" w:rsidP="0040196C">
            <w:pPr>
              <w:pStyle w:val="Tabletext"/>
            </w:pPr>
          </w:p>
        </w:tc>
      </w:tr>
      <w:tr w:rsidR="00265543" w:rsidRPr="00E071DB" w14:paraId="672FFA42" w14:textId="77777777" w:rsidTr="0040196C">
        <w:trPr>
          <w:cantSplit/>
          <w:tblHeader/>
        </w:trPr>
        <w:tc>
          <w:tcPr>
            <w:tcW w:w="4508" w:type="dxa"/>
            <w:tcBorders>
              <w:bottom w:val="single" w:sz="4" w:space="0" w:color="auto"/>
            </w:tcBorders>
          </w:tcPr>
          <w:p w14:paraId="5AED6E9B" w14:textId="77777777" w:rsidR="00265543" w:rsidRPr="00E071DB" w:rsidRDefault="00265543" w:rsidP="0040196C">
            <w:pPr>
              <w:pStyle w:val="Tabletext"/>
            </w:pPr>
            <w:r w:rsidRPr="00E071DB">
              <w:t>Does TMS include a Training Management Manual?</w:t>
            </w:r>
          </w:p>
        </w:tc>
        <w:tc>
          <w:tcPr>
            <w:tcW w:w="1588" w:type="dxa"/>
            <w:tcBorders>
              <w:bottom w:val="single" w:sz="4" w:space="0" w:color="auto"/>
            </w:tcBorders>
          </w:tcPr>
          <w:p w14:paraId="61B90E9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bottom w:val="single" w:sz="4" w:space="0" w:color="auto"/>
            </w:tcBorders>
          </w:tcPr>
          <w:p w14:paraId="1370BDD9" w14:textId="77777777" w:rsidR="00265543" w:rsidRPr="00E071DB" w:rsidRDefault="00265543" w:rsidP="0040196C">
            <w:pPr>
              <w:pStyle w:val="Tabletext"/>
            </w:pPr>
          </w:p>
        </w:tc>
      </w:tr>
      <w:tr w:rsidR="00265543" w:rsidRPr="00E071DB" w14:paraId="7AAA2F11" w14:textId="77777777" w:rsidTr="0040196C">
        <w:tc>
          <w:tcPr>
            <w:tcW w:w="4508" w:type="dxa"/>
            <w:tcBorders>
              <w:bottom w:val="dotted" w:sz="4" w:space="0" w:color="808080"/>
            </w:tcBorders>
          </w:tcPr>
          <w:p w14:paraId="36A09A4E" w14:textId="77777777" w:rsidR="00265543" w:rsidRPr="00E071DB" w:rsidRDefault="00265543" w:rsidP="0040196C">
            <w:pPr>
              <w:pStyle w:val="Tabletext"/>
            </w:pPr>
            <w:r w:rsidRPr="00E071DB">
              <w:t>Does this manual provide:</w:t>
            </w:r>
          </w:p>
        </w:tc>
        <w:tc>
          <w:tcPr>
            <w:tcW w:w="1588" w:type="dxa"/>
            <w:tcBorders>
              <w:bottom w:val="dotted" w:sz="4" w:space="0" w:color="808080"/>
            </w:tcBorders>
          </w:tcPr>
          <w:p w14:paraId="4A4C847E" w14:textId="77777777" w:rsidR="00265543" w:rsidRPr="00E071DB" w:rsidRDefault="00265543" w:rsidP="0040196C">
            <w:pPr>
              <w:pStyle w:val="Tabletext"/>
            </w:pPr>
          </w:p>
        </w:tc>
        <w:tc>
          <w:tcPr>
            <w:tcW w:w="3912" w:type="dxa"/>
            <w:tcBorders>
              <w:bottom w:val="dotted" w:sz="4" w:space="0" w:color="808080"/>
            </w:tcBorders>
          </w:tcPr>
          <w:p w14:paraId="7483ADA9" w14:textId="77777777" w:rsidR="00265543" w:rsidRPr="00E071DB" w:rsidRDefault="00265543" w:rsidP="0040196C">
            <w:pPr>
              <w:pStyle w:val="Tabletext"/>
            </w:pPr>
          </w:p>
        </w:tc>
      </w:tr>
      <w:tr w:rsidR="00265543" w:rsidRPr="00E071DB" w14:paraId="3DD9538C" w14:textId="77777777" w:rsidTr="0040196C">
        <w:tc>
          <w:tcPr>
            <w:tcW w:w="4508" w:type="dxa"/>
            <w:tcBorders>
              <w:top w:val="dotted" w:sz="4" w:space="0" w:color="808080"/>
              <w:bottom w:val="dotted" w:sz="4" w:space="0" w:color="808080"/>
            </w:tcBorders>
          </w:tcPr>
          <w:p w14:paraId="6DDC96FC" w14:textId="77777777" w:rsidR="00265543" w:rsidRPr="00E071DB" w:rsidRDefault="00265543" w:rsidP="0040196C">
            <w:pPr>
              <w:pStyle w:val="TableList11"/>
            </w:pPr>
            <w:r w:rsidRPr="00E071DB">
              <w:t>a copy of quality policy?</w:t>
            </w:r>
          </w:p>
        </w:tc>
        <w:tc>
          <w:tcPr>
            <w:tcW w:w="1588" w:type="dxa"/>
            <w:tcBorders>
              <w:top w:val="dotted" w:sz="4" w:space="0" w:color="808080"/>
              <w:bottom w:val="dotted" w:sz="4" w:space="0" w:color="808080"/>
            </w:tcBorders>
          </w:tcPr>
          <w:p w14:paraId="42992C7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094BD93B" w14:textId="77777777" w:rsidR="00265543" w:rsidRPr="00E071DB" w:rsidRDefault="00265543" w:rsidP="0040196C">
            <w:pPr>
              <w:pStyle w:val="Tabletext"/>
            </w:pPr>
          </w:p>
        </w:tc>
      </w:tr>
      <w:tr w:rsidR="00265543" w:rsidRPr="00E071DB" w14:paraId="18578B0A" w14:textId="77777777" w:rsidTr="0040196C">
        <w:tc>
          <w:tcPr>
            <w:tcW w:w="4508" w:type="dxa"/>
            <w:tcBorders>
              <w:top w:val="dotted" w:sz="4" w:space="0" w:color="808080"/>
              <w:bottom w:val="dotted" w:sz="4" w:space="0" w:color="808080"/>
            </w:tcBorders>
          </w:tcPr>
          <w:p w14:paraId="5566F4A7" w14:textId="77777777" w:rsidR="00265543" w:rsidRPr="00E071DB" w:rsidRDefault="00265543" w:rsidP="0040196C">
            <w:pPr>
              <w:pStyle w:val="TableList11"/>
            </w:pPr>
            <w:r w:rsidRPr="00E071DB">
              <w:t>an overview of the TMS?</w:t>
            </w:r>
          </w:p>
        </w:tc>
        <w:tc>
          <w:tcPr>
            <w:tcW w:w="1588" w:type="dxa"/>
            <w:tcBorders>
              <w:top w:val="dotted" w:sz="4" w:space="0" w:color="808080"/>
              <w:bottom w:val="dotted" w:sz="4" w:space="0" w:color="808080"/>
            </w:tcBorders>
          </w:tcPr>
          <w:p w14:paraId="69C49FDB"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373571B2" w14:textId="77777777" w:rsidR="00265543" w:rsidRPr="00E071DB" w:rsidRDefault="00265543" w:rsidP="0040196C">
            <w:pPr>
              <w:pStyle w:val="Tabletext"/>
            </w:pPr>
          </w:p>
        </w:tc>
      </w:tr>
      <w:tr w:rsidR="00265543" w:rsidRPr="00E071DB" w14:paraId="17CD9165" w14:textId="77777777" w:rsidTr="0040196C">
        <w:tc>
          <w:tcPr>
            <w:tcW w:w="4508" w:type="dxa"/>
            <w:tcBorders>
              <w:top w:val="dotted" w:sz="4" w:space="0" w:color="808080"/>
              <w:bottom w:val="dotted" w:sz="4" w:space="0" w:color="808080"/>
            </w:tcBorders>
          </w:tcPr>
          <w:p w14:paraId="717DBC25" w14:textId="77777777" w:rsidR="00265543" w:rsidRPr="00E071DB" w:rsidRDefault="00265543" w:rsidP="0040196C">
            <w:pPr>
              <w:pStyle w:val="TableList11"/>
            </w:pPr>
            <w:r w:rsidRPr="00E071DB">
              <w:t>an outline of TMS documentation structure?</w:t>
            </w:r>
          </w:p>
        </w:tc>
        <w:tc>
          <w:tcPr>
            <w:tcW w:w="1588" w:type="dxa"/>
            <w:tcBorders>
              <w:top w:val="dotted" w:sz="4" w:space="0" w:color="808080"/>
              <w:bottom w:val="dotted" w:sz="4" w:space="0" w:color="808080"/>
            </w:tcBorders>
          </w:tcPr>
          <w:p w14:paraId="7FA7DC83"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65C37E35" w14:textId="77777777" w:rsidR="00265543" w:rsidRPr="00E071DB" w:rsidRDefault="00265543" w:rsidP="0040196C">
            <w:pPr>
              <w:pStyle w:val="Tabletext"/>
            </w:pPr>
          </w:p>
        </w:tc>
      </w:tr>
      <w:tr w:rsidR="00265543" w:rsidRPr="00E071DB" w14:paraId="4E0BC8C4" w14:textId="77777777" w:rsidTr="0040196C">
        <w:tc>
          <w:tcPr>
            <w:tcW w:w="4508" w:type="dxa"/>
            <w:tcBorders>
              <w:top w:val="dotted" w:sz="4" w:space="0" w:color="808080"/>
              <w:bottom w:val="dotted" w:sz="4" w:space="0" w:color="808080"/>
            </w:tcBorders>
          </w:tcPr>
          <w:p w14:paraId="444F96E0" w14:textId="77777777" w:rsidR="00265543" w:rsidRPr="00E071DB" w:rsidRDefault="00265543" w:rsidP="0040196C">
            <w:pPr>
              <w:pStyle w:val="TableList11"/>
            </w:pPr>
            <w:r w:rsidRPr="00E071DB">
              <w:t>cross reference to the requirements of this standard?</w:t>
            </w:r>
          </w:p>
        </w:tc>
        <w:tc>
          <w:tcPr>
            <w:tcW w:w="1588" w:type="dxa"/>
            <w:tcBorders>
              <w:top w:val="dotted" w:sz="4" w:space="0" w:color="808080"/>
              <w:bottom w:val="dotted" w:sz="4" w:space="0" w:color="808080"/>
            </w:tcBorders>
          </w:tcPr>
          <w:p w14:paraId="3C5BD84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2A8511E2" w14:textId="77777777" w:rsidR="00265543" w:rsidRPr="00E071DB" w:rsidRDefault="00265543" w:rsidP="0040196C">
            <w:pPr>
              <w:pStyle w:val="Tabletext"/>
            </w:pPr>
          </w:p>
        </w:tc>
      </w:tr>
      <w:tr w:rsidR="00265543" w:rsidRPr="00E071DB" w14:paraId="138ADBB6" w14:textId="77777777" w:rsidTr="0040196C">
        <w:tc>
          <w:tcPr>
            <w:tcW w:w="4508" w:type="dxa"/>
            <w:tcBorders>
              <w:top w:val="dotted" w:sz="4" w:space="0" w:color="808080"/>
              <w:bottom w:val="single" w:sz="4" w:space="0" w:color="auto"/>
            </w:tcBorders>
          </w:tcPr>
          <w:p w14:paraId="3521F3DA" w14:textId="77777777" w:rsidR="00265543" w:rsidRPr="00E071DB" w:rsidRDefault="00265543" w:rsidP="0040196C">
            <w:pPr>
              <w:pStyle w:val="TableList11"/>
            </w:pPr>
            <w:r w:rsidRPr="00E071DB">
              <w:t>references to pertinent TMS documentation?</w:t>
            </w:r>
          </w:p>
        </w:tc>
        <w:tc>
          <w:tcPr>
            <w:tcW w:w="1588" w:type="dxa"/>
            <w:tcBorders>
              <w:top w:val="dotted" w:sz="4" w:space="0" w:color="808080"/>
              <w:bottom w:val="single" w:sz="4" w:space="0" w:color="auto"/>
            </w:tcBorders>
          </w:tcPr>
          <w:p w14:paraId="7294B434"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single" w:sz="4" w:space="0" w:color="auto"/>
            </w:tcBorders>
          </w:tcPr>
          <w:p w14:paraId="4DD23011" w14:textId="77777777" w:rsidR="00265543" w:rsidRPr="00E071DB" w:rsidRDefault="00265543" w:rsidP="0040196C">
            <w:pPr>
              <w:pStyle w:val="Tabletext"/>
            </w:pPr>
          </w:p>
        </w:tc>
      </w:tr>
      <w:tr w:rsidR="00265543" w:rsidRPr="00E071DB" w14:paraId="0B089403" w14:textId="77777777" w:rsidTr="0040196C">
        <w:tc>
          <w:tcPr>
            <w:tcW w:w="4508" w:type="dxa"/>
            <w:shd w:val="clear" w:color="auto" w:fill="auto"/>
          </w:tcPr>
          <w:p w14:paraId="511B9F4C" w14:textId="77777777" w:rsidR="00265543" w:rsidRPr="00E071DB" w:rsidRDefault="00265543" w:rsidP="0040196C">
            <w:pPr>
              <w:pStyle w:val="Tableheading"/>
              <w:rPr>
                <w:lang w:val="en-GB"/>
              </w:rPr>
            </w:pPr>
            <w:r w:rsidRPr="00E071DB">
              <w:rPr>
                <w:lang w:val="en-GB"/>
              </w:rPr>
              <w:t>TMS procedures</w:t>
            </w:r>
          </w:p>
        </w:tc>
        <w:tc>
          <w:tcPr>
            <w:tcW w:w="1588" w:type="dxa"/>
            <w:shd w:val="clear" w:color="auto" w:fill="auto"/>
          </w:tcPr>
          <w:p w14:paraId="2BBAF9B5"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3F0A5917" w14:textId="77777777" w:rsidR="00265543" w:rsidRPr="00E071DB" w:rsidRDefault="00265543" w:rsidP="0040196C">
            <w:pPr>
              <w:pStyle w:val="Tableheading"/>
              <w:rPr>
                <w:lang w:val="en-GB"/>
              </w:rPr>
            </w:pPr>
            <w:r w:rsidRPr="00E071DB">
              <w:rPr>
                <w:lang w:val="en-GB"/>
              </w:rPr>
              <w:t>Comments</w:t>
            </w:r>
          </w:p>
        </w:tc>
      </w:tr>
      <w:tr w:rsidR="00265543" w:rsidRPr="00E071DB" w14:paraId="7BE6F592" w14:textId="77777777" w:rsidTr="0040196C">
        <w:tc>
          <w:tcPr>
            <w:tcW w:w="4508" w:type="dxa"/>
          </w:tcPr>
          <w:p w14:paraId="6322E398" w14:textId="77777777" w:rsidR="00265543" w:rsidRPr="00E071DB" w:rsidRDefault="00265543" w:rsidP="0040196C">
            <w:pPr>
              <w:pStyle w:val="Tabletext"/>
            </w:pPr>
            <w:r w:rsidRPr="00E071DB">
              <w:t>Are procedures documented and consistent with the requirements of IALA and the stated quality policy?</w:t>
            </w:r>
          </w:p>
        </w:tc>
        <w:tc>
          <w:tcPr>
            <w:tcW w:w="1588" w:type="dxa"/>
          </w:tcPr>
          <w:p w14:paraId="4C823A60"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3B064DE4" w14:textId="77777777" w:rsidR="00265543" w:rsidRPr="00E071DB" w:rsidRDefault="00265543" w:rsidP="0040196C">
            <w:pPr>
              <w:pStyle w:val="Tabletext"/>
            </w:pPr>
          </w:p>
        </w:tc>
      </w:tr>
      <w:tr w:rsidR="00265543" w:rsidRPr="00E071DB" w14:paraId="5B8B2C3B" w14:textId="77777777" w:rsidTr="0040196C">
        <w:tc>
          <w:tcPr>
            <w:tcW w:w="4508" w:type="dxa"/>
            <w:tcBorders>
              <w:bottom w:val="single" w:sz="4" w:space="0" w:color="auto"/>
            </w:tcBorders>
          </w:tcPr>
          <w:p w14:paraId="6667E8C2" w14:textId="77777777" w:rsidR="00265543" w:rsidRPr="00E071DB" w:rsidRDefault="00265543" w:rsidP="0040196C">
            <w:pPr>
              <w:pStyle w:val="Tabletext"/>
            </w:pPr>
            <w:r w:rsidRPr="00E071DB">
              <w:t>Are TMS and documented procedures effectively implemented?</w:t>
            </w:r>
          </w:p>
        </w:tc>
        <w:tc>
          <w:tcPr>
            <w:tcW w:w="1588" w:type="dxa"/>
            <w:tcBorders>
              <w:bottom w:val="single" w:sz="4" w:space="0" w:color="auto"/>
            </w:tcBorders>
          </w:tcPr>
          <w:p w14:paraId="3B594B1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bottom w:val="single" w:sz="4" w:space="0" w:color="auto"/>
            </w:tcBorders>
          </w:tcPr>
          <w:p w14:paraId="6BA2B1C8" w14:textId="77777777" w:rsidR="00265543" w:rsidRPr="00E071DB" w:rsidRDefault="00265543" w:rsidP="0040196C">
            <w:pPr>
              <w:pStyle w:val="Tabletext"/>
            </w:pPr>
          </w:p>
        </w:tc>
      </w:tr>
      <w:tr w:rsidR="00265543" w:rsidRPr="00E071DB" w14:paraId="58107350" w14:textId="77777777" w:rsidTr="0040196C">
        <w:tc>
          <w:tcPr>
            <w:tcW w:w="4508" w:type="dxa"/>
            <w:tcBorders>
              <w:bottom w:val="dotted" w:sz="4" w:space="0" w:color="808080"/>
            </w:tcBorders>
          </w:tcPr>
          <w:p w14:paraId="052CC6E7" w14:textId="77777777" w:rsidR="00265543" w:rsidRPr="00E071DB" w:rsidRDefault="00265543" w:rsidP="0040196C">
            <w:pPr>
              <w:pStyle w:val="Tabletext"/>
            </w:pPr>
            <w:r w:rsidRPr="00E071DB">
              <w:t>Is the level of details within the TMS procedures appropriate to the level of:</w:t>
            </w:r>
          </w:p>
        </w:tc>
        <w:tc>
          <w:tcPr>
            <w:tcW w:w="1588" w:type="dxa"/>
            <w:tcBorders>
              <w:bottom w:val="dotted" w:sz="4" w:space="0" w:color="808080"/>
            </w:tcBorders>
          </w:tcPr>
          <w:p w14:paraId="21D73BE0" w14:textId="77777777" w:rsidR="00265543" w:rsidRPr="00E071DB" w:rsidRDefault="00265543" w:rsidP="0040196C">
            <w:pPr>
              <w:pStyle w:val="Tabletext"/>
            </w:pPr>
          </w:p>
        </w:tc>
        <w:tc>
          <w:tcPr>
            <w:tcW w:w="3912" w:type="dxa"/>
            <w:tcBorders>
              <w:bottom w:val="dotted" w:sz="4" w:space="0" w:color="808080"/>
            </w:tcBorders>
          </w:tcPr>
          <w:p w14:paraId="5920BD71" w14:textId="77777777" w:rsidR="00265543" w:rsidRPr="00E071DB" w:rsidRDefault="00265543" w:rsidP="0040196C">
            <w:pPr>
              <w:pStyle w:val="Tabletext"/>
            </w:pPr>
          </w:p>
        </w:tc>
      </w:tr>
      <w:tr w:rsidR="00265543" w:rsidRPr="00E071DB" w14:paraId="300401DA" w14:textId="77777777" w:rsidTr="0040196C">
        <w:tc>
          <w:tcPr>
            <w:tcW w:w="4508" w:type="dxa"/>
            <w:tcBorders>
              <w:top w:val="dotted" w:sz="4" w:space="0" w:color="808080"/>
              <w:bottom w:val="dotted" w:sz="4" w:space="0" w:color="808080"/>
            </w:tcBorders>
          </w:tcPr>
          <w:p w14:paraId="0A24A70C" w14:textId="77777777" w:rsidR="00265543" w:rsidRPr="00E071DB" w:rsidRDefault="00265543" w:rsidP="0095370C">
            <w:pPr>
              <w:pStyle w:val="TableList11"/>
              <w:numPr>
                <w:ilvl w:val="0"/>
                <w:numId w:val="37"/>
              </w:numPr>
            </w:pPr>
            <w:r w:rsidRPr="00E071DB">
              <w:t>complexity of training and support functions?</w:t>
            </w:r>
          </w:p>
        </w:tc>
        <w:tc>
          <w:tcPr>
            <w:tcW w:w="1588" w:type="dxa"/>
            <w:tcBorders>
              <w:top w:val="dotted" w:sz="4" w:space="0" w:color="808080"/>
              <w:bottom w:val="dotted" w:sz="4" w:space="0" w:color="808080"/>
            </w:tcBorders>
          </w:tcPr>
          <w:p w14:paraId="3B2928D0"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350F88E8" w14:textId="77777777" w:rsidR="00265543" w:rsidRPr="00E071DB" w:rsidRDefault="00265543" w:rsidP="0040196C">
            <w:pPr>
              <w:pStyle w:val="Tabletext"/>
            </w:pPr>
          </w:p>
        </w:tc>
      </w:tr>
      <w:tr w:rsidR="00265543" w:rsidRPr="00E071DB" w14:paraId="33A3D2FA" w14:textId="77777777" w:rsidTr="0040196C">
        <w:tc>
          <w:tcPr>
            <w:tcW w:w="4508" w:type="dxa"/>
            <w:tcBorders>
              <w:top w:val="dotted" w:sz="4" w:space="0" w:color="808080"/>
              <w:bottom w:val="dotted" w:sz="4" w:space="0" w:color="808080"/>
            </w:tcBorders>
          </w:tcPr>
          <w:p w14:paraId="24C7CC4F" w14:textId="77777777" w:rsidR="00265543" w:rsidRPr="00E071DB" w:rsidRDefault="00265543" w:rsidP="0040196C">
            <w:pPr>
              <w:pStyle w:val="TableList11"/>
            </w:pPr>
            <w:r w:rsidRPr="00E071DB">
              <w:t>the skills on instructors and support personnel?</w:t>
            </w:r>
          </w:p>
        </w:tc>
        <w:tc>
          <w:tcPr>
            <w:tcW w:w="1588" w:type="dxa"/>
            <w:tcBorders>
              <w:top w:val="dotted" w:sz="4" w:space="0" w:color="808080"/>
              <w:bottom w:val="dotted" w:sz="4" w:space="0" w:color="808080"/>
            </w:tcBorders>
          </w:tcPr>
          <w:p w14:paraId="1FF5AA73"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2E98B6A6" w14:textId="77777777" w:rsidR="00265543" w:rsidRPr="00E071DB" w:rsidRDefault="00265543" w:rsidP="0040196C">
            <w:pPr>
              <w:pStyle w:val="Tabletext"/>
            </w:pPr>
          </w:p>
        </w:tc>
      </w:tr>
      <w:tr w:rsidR="00265543" w:rsidRPr="00E071DB" w14:paraId="7AD49B71" w14:textId="77777777" w:rsidTr="0040196C">
        <w:tc>
          <w:tcPr>
            <w:tcW w:w="4508" w:type="dxa"/>
            <w:tcBorders>
              <w:top w:val="dotted" w:sz="4" w:space="0" w:color="808080"/>
            </w:tcBorders>
          </w:tcPr>
          <w:p w14:paraId="2EE17E0A" w14:textId="77777777" w:rsidR="00265543" w:rsidRPr="00E071DB" w:rsidRDefault="00265543" w:rsidP="0040196C">
            <w:pPr>
              <w:pStyle w:val="TableList11"/>
            </w:pPr>
            <w:r w:rsidRPr="00E071DB">
              <w:t>the internal TMS training provided to organisation personnel?</w:t>
            </w:r>
          </w:p>
        </w:tc>
        <w:tc>
          <w:tcPr>
            <w:tcW w:w="1588" w:type="dxa"/>
            <w:tcBorders>
              <w:top w:val="dotted" w:sz="4" w:space="0" w:color="808080"/>
            </w:tcBorders>
          </w:tcPr>
          <w:p w14:paraId="1BAD087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tcBorders>
          </w:tcPr>
          <w:p w14:paraId="582ABE55" w14:textId="77777777" w:rsidR="00265543" w:rsidRPr="00E071DB" w:rsidRDefault="00265543" w:rsidP="0040196C">
            <w:pPr>
              <w:pStyle w:val="Tabletext"/>
            </w:pPr>
          </w:p>
        </w:tc>
      </w:tr>
    </w:tbl>
    <w:p w14:paraId="495C32B7" w14:textId="77777777" w:rsidR="00265543" w:rsidRPr="00E071DB" w:rsidRDefault="00265543" w:rsidP="00265543"/>
    <w:p w14:paraId="71126946"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6A5D979E" w14:textId="77777777" w:rsidR="00265543" w:rsidRPr="00E071DB" w:rsidRDefault="00265543" w:rsidP="00265543">
      <w:pPr>
        <w:pStyle w:val="AnnexAHead1"/>
      </w:pPr>
      <w:r w:rsidRPr="00E071DB">
        <w:lastRenderedPageBreak/>
        <w:t>Document and data control</w:t>
      </w:r>
    </w:p>
    <w:p w14:paraId="238E6589"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32DE11BC" w14:textId="77777777" w:rsidTr="0040196C">
        <w:tc>
          <w:tcPr>
            <w:tcW w:w="4508" w:type="dxa"/>
            <w:shd w:val="clear" w:color="auto" w:fill="auto"/>
          </w:tcPr>
          <w:p w14:paraId="28DA0A25" w14:textId="77777777" w:rsidR="00265543" w:rsidRPr="00E071DB" w:rsidRDefault="00265543" w:rsidP="0040196C">
            <w:pPr>
              <w:pStyle w:val="Tableheading"/>
              <w:rPr>
                <w:lang w:val="en-GB"/>
              </w:rPr>
            </w:pPr>
            <w:r w:rsidRPr="00E071DB">
              <w:rPr>
                <w:lang w:val="en-GB"/>
              </w:rPr>
              <w:t>Document and data control</w:t>
            </w:r>
          </w:p>
        </w:tc>
        <w:tc>
          <w:tcPr>
            <w:tcW w:w="1588" w:type="dxa"/>
            <w:shd w:val="clear" w:color="auto" w:fill="auto"/>
          </w:tcPr>
          <w:p w14:paraId="4FC3EAF5"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A1997B7" w14:textId="77777777" w:rsidR="00265543" w:rsidRPr="00E071DB" w:rsidRDefault="00265543" w:rsidP="0040196C">
            <w:pPr>
              <w:pStyle w:val="Tableheading"/>
              <w:rPr>
                <w:lang w:val="en-GB"/>
              </w:rPr>
            </w:pPr>
            <w:r w:rsidRPr="00E071DB">
              <w:rPr>
                <w:lang w:val="en-GB"/>
              </w:rPr>
              <w:t>Comments</w:t>
            </w:r>
          </w:p>
        </w:tc>
      </w:tr>
      <w:tr w:rsidR="00265543" w:rsidRPr="00E071DB" w14:paraId="27A683E5" w14:textId="77777777" w:rsidTr="0040196C">
        <w:tc>
          <w:tcPr>
            <w:tcW w:w="4508" w:type="dxa"/>
          </w:tcPr>
          <w:p w14:paraId="0C5B335D" w14:textId="6EB2E9A9" w:rsidR="00265543" w:rsidRPr="00E071DB" w:rsidRDefault="00265543" w:rsidP="00EC01AA">
            <w:pPr>
              <w:pStyle w:val="Tabletext"/>
            </w:pPr>
            <w:r w:rsidRPr="00E071DB">
              <w:t xml:space="preserve">Does a documented procedure exist for the control of all documents and data that relate to the requirements of IALA, </w:t>
            </w:r>
            <w:r w:rsidR="00EC01AA">
              <w:t>R0141</w:t>
            </w:r>
            <w:r w:rsidRPr="00E071DB">
              <w:t xml:space="preserve"> and </w:t>
            </w:r>
            <w:r w:rsidR="00C70849">
              <w:t>the CA</w:t>
            </w:r>
            <w:r w:rsidRPr="00E071DB">
              <w:t>?</w:t>
            </w:r>
          </w:p>
        </w:tc>
        <w:tc>
          <w:tcPr>
            <w:tcW w:w="1588" w:type="dxa"/>
          </w:tcPr>
          <w:p w14:paraId="21CE3700"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7F20C806" w14:textId="77777777" w:rsidR="00265543" w:rsidRPr="00E071DB" w:rsidRDefault="00265543" w:rsidP="0040196C">
            <w:pPr>
              <w:pStyle w:val="Tabletext"/>
            </w:pPr>
          </w:p>
        </w:tc>
      </w:tr>
      <w:tr w:rsidR="00265543" w:rsidRPr="00E071DB" w14:paraId="132E8341" w14:textId="77777777" w:rsidTr="0040196C">
        <w:tc>
          <w:tcPr>
            <w:tcW w:w="4508" w:type="dxa"/>
            <w:shd w:val="clear" w:color="auto" w:fill="auto"/>
          </w:tcPr>
          <w:p w14:paraId="3A1EA974" w14:textId="77777777" w:rsidR="00265543" w:rsidRPr="00E071DB" w:rsidRDefault="00265543" w:rsidP="0040196C">
            <w:pPr>
              <w:pStyle w:val="Tableheading"/>
              <w:rPr>
                <w:lang w:val="en-GB"/>
              </w:rPr>
            </w:pPr>
            <w:r w:rsidRPr="00E071DB">
              <w:rPr>
                <w:lang w:val="en-GB"/>
              </w:rPr>
              <w:t>Document/data approval and issue</w:t>
            </w:r>
          </w:p>
        </w:tc>
        <w:tc>
          <w:tcPr>
            <w:tcW w:w="1588" w:type="dxa"/>
            <w:shd w:val="clear" w:color="auto" w:fill="auto"/>
          </w:tcPr>
          <w:p w14:paraId="4557A8FF"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4EFB2104" w14:textId="77777777" w:rsidR="00265543" w:rsidRPr="00E071DB" w:rsidRDefault="00265543" w:rsidP="0040196C">
            <w:pPr>
              <w:pStyle w:val="Tableheading"/>
              <w:rPr>
                <w:lang w:val="en-GB"/>
              </w:rPr>
            </w:pPr>
            <w:r w:rsidRPr="00E071DB">
              <w:rPr>
                <w:lang w:val="en-GB"/>
              </w:rPr>
              <w:t>Comments</w:t>
            </w:r>
          </w:p>
        </w:tc>
      </w:tr>
      <w:tr w:rsidR="00265543" w:rsidRPr="00E071DB" w14:paraId="3C46C107" w14:textId="77777777" w:rsidTr="0040196C">
        <w:tc>
          <w:tcPr>
            <w:tcW w:w="4508" w:type="dxa"/>
            <w:tcBorders>
              <w:bottom w:val="single" w:sz="4" w:space="0" w:color="auto"/>
            </w:tcBorders>
          </w:tcPr>
          <w:p w14:paraId="7A6DFE32" w14:textId="77777777" w:rsidR="00265543" w:rsidRPr="00E071DB" w:rsidRDefault="00265543" w:rsidP="0040196C">
            <w:pPr>
              <w:pStyle w:val="Tabletext"/>
            </w:pPr>
            <w:r w:rsidRPr="00E071DB">
              <w:t>Is TMS documentation reviewed and approved for adequacy by approved personnel?</w:t>
            </w:r>
          </w:p>
        </w:tc>
        <w:tc>
          <w:tcPr>
            <w:tcW w:w="1588" w:type="dxa"/>
            <w:tcBorders>
              <w:bottom w:val="single" w:sz="4" w:space="0" w:color="auto"/>
            </w:tcBorders>
          </w:tcPr>
          <w:p w14:paraId="68BDBD1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bottom w:val="single" w:sz="4" w:space="0" w:color="auto"/>
            </w:tcBorders>
          </w:tcPr>
          <w:p w14:paraId="520C4884" w14:textId="77777777" w:rsidR="00265543" w:rsidRPr="00E071DB" w:rsidRDefault="00265543" w:rsidP="0040196C">
            <w:pPr>
              <w:pStyle w:val="Tabletext"/>
            </w:pPr>
          </w:p>
        </w:tc>
      </w:tr>
      <w:tr w:rsidR="00265543" w:rsidRPr="00E071DB" w14:paraId="70AD57C1" w14:textId="77777777" w:rsidTr="0040196C">
        <w:tc>
          <w:tcPr>
            <w:tcW w:w="4508" w:type="dxa"/>
            <w:tcBorders>
              <w:bottom w:val="dotted" w:sz="4" w:space="0" w:color="808080"/>
            </w:tcBorders>
          </w:tcPr>
          <w:p w14:paraId="0167F18E" w14:textId="77777777" w:rsidR="00265543" w:rsidRPr="00E071DB" w:rsidRDefault="00265543" w:rsidP="0040196C">
            <w:pPr>
              <w:pStyle w:val="Tabletext"/>
            </w:pPr>
            <w:r w:rsidRPr="00E071DB">
              <w:t>Does the procedure ensure that:</w:t>
            </w:r>
          </w:p>
        </w:tc>
        <w:tc>
          <w:tcPr>
            <w:tcW w:w="1588" w:type="dxa"/>
            <w:tcBorders>
              <w:bottom w:val="dotted" w:sz="4" w:space="0" w:color="808080"/>
            </w:tcBorders>
          </w:tcPr>
          <w:p w14:paraId="0BAA770E" w14:textId="77777777" w:rsidR="00265543" w:rsidRPr="00E071DB" w:rsidRDefault="00265543" w:rsidP="0040196C">
            <w:pPr>
              <w:pStyle w:val="Tabletext"/>
            </w:pPr>
          </w:p>
        </w:tc>
        <w:tc>
          <w:tcPr>
            <w:tcW w:w="3912" w:type="dxa"/>
            <w:tcBorders>
              <w:bottom w:val="dotted" w:sz="4" w:space="0" w:color="808080"/>
            </w:tcBorders>
          </w:tcPr>
          <w:p w14:paraId="25A61CD8" w14:textId="77777777" w:rsidR="00265543" w:rsidRPr="00E071DB" w:rsidRDefault="00265543" w:rsidP="0040196C">
            <w:pPr>
              <w:pStyle w:val="Tabletext"/>
            </w:pPr>
          </w:p>
        </w:tc>
      </w:tr>
      <w:tr w:rsidR="00265543" w:rsidRPr="00E071DB" w14:paraId="49CBB0B9" w14:textId="77777777" w:rsidTr="0040196C">
        <w:tc>
          <w:tcPr>
            <w:tcW w:w="4508" w:type="dxa"/>
            <w:tcBorders>
              <w:top w:val="dotted" w:sz="4" w:space="0" w:color="808080"/>
              <w:bottom w:val="dotted" w:sz="4" w:space="0" w:color="808080"/>
            </w:tcBorders>
          </w:tcPr>
          <w:p w14:paraId="450C8208" w14:textId="77777777" w:rsidR="00265543" w:rsidRPr="00E071DB" w:rsidRDefault="00265543" w:rsidP="0095370C">
            <w:pPr>
              <w:pStyle w:val="TableList11"/>
              <w:numPr>
                <w:ilvl w:val="0"/>
                <w:numId w:val="38"/>
              </w:numPr>
            </w:pPr>
            <w:r w:rsidRPr="00E071DB">
              <w:t>those involved with the review process are provided with the appropriate reference material and background information?</w:t>
            </w:r>
          </w:p>
        </w:tc>
        <w:tc>
          <w:tcPr>
            <w:tcW w:w="1588" w:type="dxa"/>
            <w:tcBorders>
              <w:top w:val="dotted" w:sz="4" w:space="0" w:color="808080"/>
              <w:bottom w:val="dotted" w:sz="4" w:space="0" w:color="808080"/>
            </w:tcBorders>
          </w:tcPr>
          <w:p w14:paraId="0BE5595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78A0BEFC" w14:textId="77777777" w:rsidR="00265543" w:rsidRPr="00E071DB" w:rsidRDefault="00265543" w:rsidP="0040196C">
            <w:pPr>
              <w:pStyle w:val="Tabletext"/>
            </w:pPr>
          </w:p>
        </w:tc>
      </w:tr>
      <w:tr w:rsidR="00265543" w:rsidRPr="00E071DB" w14:paraId="53539768" w14:textId="77777777" w:rsidTr="0040196C">
        <w:tc>
          <w:tcPr>
            <w:tcW w:w="4508" w:type="dxa"/>
            <w:tcBorders>
              <w:top w:val="dotted" w:sz="4" w:space="0" w:color="808080"/>
              <w:bottom w:val="dotted" w:sz="4" w:space="0" w:color="808080"/>
            </w:tcBorders>
          </w:tcPr>
          <w:p w14:paraId="264787B2" w14:textId="77777777" w:rsidR="00265543" w:rsidRPr="00E071DB" w:rsidRDefault="00265543" w:rsidP="0040196C">
            <w:pPr>
              <w:pStyle w:val="TableList11"/>
            </w:pPr>
            <w:r w:rsidRPr="00E071DB">
              <w:t>the revision status of TMS documents can be readily identified?</w:t>
            </w:r>
          </w:p>
        </w:tc>
        <w:tc>
          <w:tcPr>
            <w:tcW w:w="1588" w:type="dxa"/>
            <w:tcBorders>
              <w:top w:val="dotted" w:sz="4" w:space="0" w:color="808080"/>
              <w:bottom w:val="dotted" w:sz="4" w:space="0" w:color="808080"/>
            </w:tcBorders>
          </w:tcPr>
          <w:p w14:paraId="212D6D04"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66BBF284" w14:textId="77777777" w:rsidR="00265543" w:rsidRPr="00E071DB" w:rsidRDefault="00265543" w:rsidP="0040196C">
            <w:pPr>
              <w:pStyle w:val="Tabletext"/>
            </w:pPr>
          </w:p>
        </w:tc>
      </w:tr>
      <w:tr w:rsidR="00265543" w:rsidRPr="00E071DB" w14:paraId="2F0A82B3" w14:textId="77777777" w:rsidTr="0040196C">
        <w:tc>
          <w:tcPr>
            <w:tcW w:w="4508" w:type="dxa"/>
            <w:tcBorders>
              <w:top w:val="dotted" w:sz="4" w:space="0" w:color="808080"/>
              <w:bottom w:val="dotted" w:sz="4" w:space="0" w:color="808080"/>
            </w:tcBorders>
          </w:tcPr>
          <w:p w14:paraId="48E4485F" w14:textId="77777777" w:rsidR="00265543" w:rsidRPr="00E071DB" w:rsidRDefault="00265543" w:rsidP="0040196C">
            <w:pPr>
              <w:pStyle w:val="TableList11"/>
            </w:pPr>
            <w:r w:rsidRPr="00E071DB">
              <w:t>TMS documents are available at all locations where work essential to TMS is performed?</w:t>
            </w:r>
          </w:p>
        </w:tc>
        <w:tc>
          <w:tcPr>
            <w:tcW w:w="1588" w:type="dxa"/>
            <w:tcBorders>
              <w:top w:val="dotted" w:sz="4" w:space="0" w:color="808080"/>
              <w:bottom w:val="dotted" w:sz="4" w:space="0" w:color="808080"/>
            </w:tcBorders>
          </w:tcPr>
          <w:p w14:paraId="78B94B4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778B1DFE" w14:textId="77777777" w:rsidR="00265543" w:rsidRPr="00E071DB" w:rsidRDefault="00265543" w:rsidP="0040196C">
            <w:pPr>
              <w:pStyle w:val="Tabletext"/>
            </w:pPr>
          </w:p>
        </w:tc>
      </w:tr>
      <w:tr w:rsidR="00265543" w:rsidRPr="00E071DB" w14:paraId="4C484154" w14:textId="77777777" w:rsidTr="0040196C">
        <w:tc>
          <w:tcPr>
            <w:tcW w:w="4508" w:type="dxa"/>
            <w:tcBorders>
              <w:top w:val="dotted" w:sz="4" w:space="0" w:color="808080"/>
              <w:bottom w:val="dotted" w:sz="4" w:space="0" w:color="808080"/>
            </w:tcBorders>
          </w:tcPr>
          <w:p w14:paraId="4144D662" w14:textId="29E6E7BB" w:rsidR="00265543" w:rsidRPr="00E071DB" w:rsidRDefault="00265543" w:rsidP="0040196C">
            <w:pPr>
              <w:pStyle w:val="TableList11"/>
            </w:pPr>
            <w:r w:rsidRPr="00E071DB">
              <w:t xml:space="preserve">instructor’s manuals and materials issued to </w:t>
            </w:r>
            <w:r w:rsidR="00C70849">
              <w:t>participant</w:t>
            </w:r>
            <w:r w:rsidRPr="00E071DB">
              <w:t>s are current?</w:t>
            </w:r>
          </w:p>
        </w:tc>
        <w:tc>
          <w:tcPr>
            <w:tcW w:w="1588" w:type="dxa"/>
            <w:tcBorders>
              <w:top w:val="dotted" w:sz="4" w:space="0" w:color="808080"/>
              <w:bottom w:val="dotted" w:sz="4" w:space="0" w:color="808080"/>
            </w:tcBorders>
          </w:tcPr>
          <w:p w14:paraId="08E140C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447EB73C" w14:textId="77777777" w:rsidR="00265543" w:rsidRPr="00E071DB" w:rsidRDefault="00265543" w:rsidP="0040196C">
            <w:pPr>
              <w:pStyle w:val="Tabletext"/>
            </w:pPr>
          </w:p>
        </w:tc>
      </w:tr>
      <w:tr w:rsidR="00265543" w:rsidRPr="00E071DB" w14:paraId="735D049B" w14:textId="77777777" w:rsidTr="0040196C">
        <w:tc>
          <w:tcPr>
            <w:tcW w:w="4508" w:type="dxa"/>
            <w:tcBorders>
              <w:top w:val="dotted" w:sz="4" w:space="0" w:color="808080"/>
              <w:bottom w:val="dotted" w:sz="4" w:space="0" w:color="808080"/>
            </w:tcBorders>
          </w:tcPr>
          <w:p w14:paraId="0AFF06C4" w14:textId="77777777" w:rsidR="00265543" w:rsidRPr="00E071DB" w:rsidRDefault="00265543" w:rsidP="0040196C">
            <w:pPr>
              <w:pStyle w:val="TableList11"/>
            </w:pPr>
            <w:r w:rsidRPr="00E071DB">
              <w:t>invalid or dated documents are removed from all points of use?</w:t>
            </w:r>
          </w:p>
        </w:tc>
        <w:tc>
          <w:tcPr>
            <w:tcW w:w="1588" w:type="dxa"/>
            <w:tcBorders>
              <w:top w:val="dotted" w:sz="4" w:space="0" w:color="808080"/>
              <w:bottom w:val="dotted" w:sz="4" w:space="0" w:color="808080"/>
            </w:tcBorders>
          </w:tcPr>
          <w:p w14:paraId="74B3391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1AA2D1F3" w14:textId="77777777" w:rsidR="00265543" w:rsidRPr="00E071DB" w:rsidRDefault="00265543" w:rsidP="0040196C">
            <w:pPr>
              <w:pStyle w:val="Tabletext"/>
            </w:pPr>
          </w:p>
        </w:tc>
      </w:tr>
      <w:tr w:rsidR="00265543" w:rsidRPr="00E071DB" w14:paraId="6FB8C101" w14:textId="77777777" w:rsidTr="0040196C">
        <w:tc>
          <w:tcPr>
            <w:tcW w:w="4508" w:type="dxa"/>
            <w:tcBorders>
              <w:top w:val="dotted" w:sz="4" w:space="0" w:color="808080"/>
              <w:bottom w:val="dotted" w:sz="4" w:space="0" w:color="808080"/>
            </w:tcBorders>
          </w:tcPr>
          <w:p w14:paraId="5286AA64" w14:textId="77777777" w:rsidR="00265543" w:rsidRPr="00E071DB" w:rsidRDefault="00265543" w:rsidP="0040196C">
            <w:pPr>
              <w:pStyle w:val="TableList11"/>
            </w:pPr>
            <w:r w:rsidRPr="00E071DB">
              <w:t>archived, obsolete documents are suitably identified and stored in order to preclude unintended use?</w:t>
            </w:r>
          </w:p>
        </w:tc>
        <w:tc>
          <w:tcPr>
            <w:tcW w:w="1588" w:type="dxa"/>
            <w:tcBorders>
              <w:top w:val="dotted" w:sz="4" w:space="0" w:color="808080"/>
              <w:bottom w:val="dotted" w:sz="4" w:space="0" w:color="808080"/>
            </w:tcBorders>
          </w:tcPr>
          <w:p w14:paraId="1343906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220688BF" w14:textId="77777777" w:rsidR="00265543" w:rsidRPr="00E071DB" w:rsidRDefault="00265543" w:rsidP="0040196C">
            <w:pPr>
              <w:pStyle w:val="Tabletext"/>
            </w:pPr>
          </w:p>
        </w:tc>
      </w:tr>
      <w:tr w:rsidR="00265543" w:rsidRPr="00E071DB" w14:paraId="4AF8C488" w14:textId="77777777" w:rsidTr="0040196C">
        <w:tc>
          <w:tcPr>
            <w:tcW w:w="4508" w:type="dxa"/>
            <w:tcBorders>
              <w:top w:val="dotted" w:sz="4" w:space="0" w:color="808080"/>
              <w:bottom w:val="single" w:sz="4" w:space="0" w:color="auto"/>
            </w:tcBorders>
          </w:tcPr>
          <w:p w14:paraId="1DD1375B" w14:textId="77777777" w:rsidR="00265543" w:rsidRPr="00E071DB" w:rsidRDefault="00265543" w:rsidP="0040196C">
            <w:pPr>
              <w:pStyle w:val="TableList11"/>
            </w:pPr>
            <w:r w:rsidRPr="00E071DB">
              <w:t>records of changes are maintained?</w:t>
            </w:r>
          </w:p>
        </w:tc>
        <w:tc>
          <w:tcPr>
            <w:tcW w:w="1588" w:type="dxa"/>
            <w:tcBorders>
              <w:top w:val="dotted" w:sz="4" w:space="0" w:color="808080"/>
              <w:bottom w:val="single" w:sz="4" w:space="0" w:color="auto"/>
            </w:tcBorders>
          </w:tcPr>
          <w:p w14:paraId="7E45586D"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single" w:sz="4" w:space="0" w:color="auto"/>
            </w:tcBorders>
          </w:tcPr>
          <w:p w14:paraId="455E3A8B" w14:textId="77777777" w:rsidR="00265543" w:rsidRPr="00E071DB" w:rsidRDefault="00265543" w:rsidP="0040196C">
            <w:pPr>
              <w:pStyle w:val="Tabletext"/>
            </w:pPr>
          </w:p>
        </w:tc>
      </w:tr>
      <w:tr w:rsidR="00265543" w:rsidRPr="00E071DB" w14:paraId="23BB0B93" w14:textId="77777777" w:rsidTr="0040196C">
        <w:tc>
          <w:tcPr>
            <w:tcW w:w="4508" w:type="dxa"/>
            <w:shd w:val="clear" w:color="auto" w:fill="auto"/>
          </w:tcPr>
          <w:p w14:paraId="44986DAC" w14:textId="77777777" w:rsidR="00265543" w:rsidRPr="00E071DB" w:rsidRDefault="00265543" w:rsidP="0040196C">
            <w:pPr>
              <w:pStyle w:val="Tableheading"/>
              <w:rPr>
                <w:lang w:val="en-GB"/>
              </w:rPr>
            </w:pPr>
            <w:r w:rsidRPr="00E071DB">
              <w:rPr>
                <w:lang w:val="en-GB"/>
              </w:rPr>
              <w:t>Storage of materials</w:t>
            </w:r>
          </w:p>
        </w:tc>
        <w:tc>
          <w:tcPr>
            <w:tcW w:w="1588" w:type="dxa"/>
            <w:shd w:val="clear" w:color="auto" w:fill="auto"/>
          </w:tcPr>
          <w:p w14:paraId="26B43847"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6ADFB8A2" w14:textId="77777777" w:rsidR="00265543" w:rsidRPr="00E071DB" w:rsidRDefault="00265543" w:rsidP="0040196C">
            <w:pPr>
              <w:pStyle w:val="Tableheading"/>
              <w:rPr>
                <w:lang w:val="en-GB"/>
              </w:rPr>
            </w:pPr>
            <w:r w:rsidRPr="00E071DB">
              <w:rPr>
                <w:lang w:val="en-GB"/>
              </w:rPr>
              <w:t>Comments</w:t>
            </w:r>
          </w:p>
        </w:tc>
      </w:tr>
      <w:tr w:rsidR="00265543" w:rsidRPr="00E071DB" w14:paraId="1648DF78" w14:textId="77777777" w:rsidTr="0040196C">
        <w:tc>
          <w:tcPr>
            <w:tcW w:w="4508" w:type="dxa"/>
          </w:tcPr>
          <w:p w14:paraId="59B7CF75" w14:textId="77777777" w:rsidR="00265543" w:rsidRPr="00E071DB" w:rsidRDefault="00265543" w:rsidP="0040196C">
            <w:pPr>
              <w:pStyle w:val="Tabletext"/>
            </w:pPr>
            <w:r w:rsidRPr="00E071DB">
              <w:t>Does a documented procedure exist for the storage of training materials to preclude damage of deterioration?</w:t>
            </w:r>
          </w:p>
        </w:tc>
        <w:tc>
          <w:tcPr>
            <w:tcW w:w="1588" w:type="dxa"/>
          </w:tcPr>
          <w:p w14:paraId="7B9E992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0E66BC0C" w14:textId="77777777" w:rsidR="00265543" w:rsidRPr="00E071DB" w:rsidRDefault="00265543" w:rsidP="0040196C">
            <w:pPr>
              <w:pStyle w:val="Tabletext"/>
            </w:pPr>
          </w:p>
        </w:tc>
      </w:tr>
    </w:tbl>
    <w:p w14:paraId="04B1C089" w14:textId="77777777" w:rsidR="00265543" w:rsidRPr="00E071DB" w:rsidRDefault="00265543" w:rsidP="00265543"/>
    <w:p w14:paraId="3233F541"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0E547BE8" w14:textId="77777777" w:rsidR="00265543" w:rsidRPr="00E071DB" w:rsidRDefault="00265543" w:rsidP="00265543">
      <w:pPr>
        <w:pStyle w:val="AnnexAHead1"/>
      </w:pPr>
      <w:r w:rsidRPr="00E071DB">
        <w:lastRenderedPageBreak/>
        <w:t>Resources</w:t>
      </w:r>
    </w:p>
    <w:p w14:paraId="5A223D16"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144B94EA" w14:textId="77777777" w:rsidTr="0040196C">
        <w:tc>
          <w:tcPr>
            <w:tcW w:w="4508" w:type="dxa"/>
            <w:shd w:val="clear" w:color="auto" w:fill="auto"/>
          </w:tcPr>
          <w:p w14:paraId="6E8E4B9B" w14:textId="77777777" w:rsidR="00265543" w:rsidRPr="00E071DB" w:rsidRDefault="00265543" w:rsidP="0040196C">
            <w:pPr>
              <w:pStyle w:val="Tableheading"/>
              <w:rPr>
                <w:lang w:val="en-GB"/>
              </w:rPr>
            </w:pPr>
            <w:r w:rsidRPr="00E071DB">
              <w:rPr>
                <w:lang w:val="en-GB"/>
              </w:rPr>
              <w:t>Resources identification</w:t>
            </w:r>
          </w:p>
        </w:tc>
        <w:tc>
          <w:tcPr>
            <w:tcW w:w="1588" w:type="dxa"/>
            <w:shd w:val="clear" w:color="auto" w:fill="auto"/>
          </w:tcPr>
          <w:p w14:paraId="63F7789C"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7DAE9E4" w14:textId="77777777" w:rsidR="00265543" w:rsidRPr="00E071DB" w:rsidRDefault="00265543" w:rsidP="0040196C">
            <w:pPr>
              <w:pStyle w:val="Tableheading"/>
              <w:rPr>
                <w:lang w:val="en-GB"/>
              </w:rPr>
            </w:pPr>
            <w:r w:rsidRPr="00E071DB">
              <w:rPr>
                <w:lang w:val="en-GB"/>
              </w:rPr>
              <w:t>Comments</w:t>
            </w:r>
          </w:p>
        </w:tc>
      </w:tr>
      <w:tr w:rsidR="00265543" w:rsidRPr="00E071DB" w14:paraId="0A349718" w14:textId="77777777" w:rsidTr="0040196C">
        <w:tc>
          <w:tcPr>
            <w:tcW w:w="4508" w:type="dxa"/>
          </w:tcPr>
          <w:p w14:paraId="329C9A9E" w14:textId="77777777" w:rsidR="00265543" w:rsidRPr="00E071DB" w:rsidRDefault="00265543" w:rsidP="0040196C">
            <w:pPr>
              <w:pStyle w:val="Tabletext"/>
            </w:pPr>
            <w:r w:rsidRPr="00E071DB">
              <w:t>Is there suitably qualified and trained staff to manage, support, conduct and verify training activities?</w:t>
            </w:r>
          </w:p>
        </w:tc>
        <w:tc>
          <w:tcPr>
            <w:tcW w:w="1588" w:type="dxa"/>
          </w:tcPr>
          <w:p w14:paraId="3CE46F6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22935BC7" w14:textId="77777777" w:rsidR="00265543" w:rsidRPr="00E071DB" w:rsidRDefault="00265543" w:rsidP="0040196C">
            <w:pPr>
              <w:pStyle w:val="Tabletext"/>
            </w:pPr>
          </w:p>
        </w:tc>
      </w:tr>
      <w:tr w:rsidR="00265543" w:rsidRPr="00E071DB" w14:paraId="5DB71AF8" w14:textId="77777777" w:rsidTr="0040196C">
        <w:tc>
          <w:tcPr>
            <w:tcW w:w="4508" w:type="dxa"/>
          </w:tcPr>
          <w:p w14:paraId="1E95373B" w14:textId="77777777" w:rsidR="00265543" w:rsidRPr="00E071DB" w:rsidRDefault="00265543" w:rsidP="0040196C">
            <w:pPr>
              <w:pStyle w:val="Tabletext"/>
            </w:pPr>
            <w:r w:rsidRPr="00E071DB">
              <w:t>Are there adequate facilities, equipment and materials essential to the support of the TMS?</w:t>
            </w:r>
          </w:p>
        </w:tc>
        <w:tc>
          <w:tcPr>
            <w:tcW w:w="1588" w:type="dxa"/>
          </w:tcPr>
          <w:p w14:paraId="5D749F2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5E0AC1BB" w14:textId="77777777" w:rsidR="00265543" w:rsidRPr="00E071DB" w:rsidRDefault="00265543" w:rsidP="0040196C">
            <w:pPr>
              <w:pStyle w:val="Tabletext"/>
            </w:pPr>
          </w:p>
        </w:tc>
      </w:tr>
      <w:tr w:rsidR="00265543" w:rsidRPr="00E071DB" w14:paraId="3D5F600D" w14:textId="77777777" w:rsidTr="0040196C">
        <w:tc>
          <w:tcPr>
            <w:tcW w:w="4508" w:type="dxa"/>
            <w:shd w:val="clear" w:color="auto" w:fill="auto"/>
          </w:tcPr>
          <w:p w14:paraId="5492757B" w14:textId="77777777" w:rsidR="00265543" w:rsidRPr="00E071DB" w:rsidRDefault="00265543" w:rsidP="0040196C">
            <w:pPr>
              <w:pStyle w:val="Tableheading"/>
              <w:rPr>
                <w:lang w:val="en-GB"/>
              </w:rPr>
            </w:pPr>
            <w:r w:rsidRPr="00E071DB">
              <w:rPr>
                <w:lang w:val="en-GB"/>
              </w:rPr>
              <w:t>Training of organisation personnel</w:t>
            </w:r>
          </w:p>
        </w:tc>
        <w:tc>
          <w:tcPr>
            <w:tcW w:w="1588" w:type="dxa"/>
            <w:shd w:val="clear" w:color="auto" w:fill="auto"/>
          </w:tcPr>
          <w:p w14:paraId="11B1E446"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708F1D2E" w14:textId="77777777" w:rsidR="00265543" w:rsidRPr="00E071DB" w:rsidRDefault="00265543" w:rsidP="0040196C">
            <w:pPr>
              <w:pStyle w:val="Tableheading"/>
              <w:rPr>
                <w:lang w:val="en-GB"/>
              </w:rPr>
            </w:pPr>
            <w:r w:rsidRPr="00E071DB">
              <w:rPr>
                <w:lang w:val="en-GB"/>
              </w:rPr>
              <w:t>Comments</w:t>
            </w:r>
          </w:p>
        </w:tc>
      </w:tr>
      <w:tr w:rsidR="00265543" w:rsidRPr="00E071DB" w14:paraId="7F132DE0" w14:textId="77777777" w:rsidTr="0040196C">
        <w:tc>
          <w:tcPr>
            <w:tcW w:w="4508" w:type="dxa"/>
          </w:tcPr>
          <w:p w14:paraId="0EF4B3C2" w14:textId="77777777" w:rsidR="00265543" w:rsidRPr="00E071DB" w:rsidRDefault="00265543" w:rsidP="0040196C">
            <w:pPr>
              <w:pStyle w:val="Tabletext"/>
            </w:pPr>
            <w:r w:rsidRPr="00E071DB">
              <w:t>Do documented procedures exist for identifying the training needs of personnel performing management, training, examination and support functions?</w:t>
            </w:r>
          </w:p>
        </w:tc>
        <w:tc>
          <w:tcPr>
            <w:tcW w:w="1588" w:type="dxa"/>
          </w:tcPr>
          <w:p w14:paraId="5CA0D59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212E0F71" w14:textId="77777777" w:rsidR="00265543" w:rsidRPr="00E071DB" w:rsidRDefault="00265543" w:rsidP="0040196C">
            <w:pPr>
              <w:pStyle w:val="Tabletext"/>
            </w:pPr>
          </w:p>
        </w:tc>
      </w:tr>
      <w:tr w:rsidR="00265543" w:rsidRPr="00E071DB" w14:paraId="016A07BB" w14:textId="77777777" w:rsidTr="0040196C">
        <w:tc>
          <w:tcPr>
            <w:tcW w:w="4508" w:type="dxa"/>
          </w:tcPr>
          <w:p w14:paraId="1DD3E3B0" w14:textId="50527DAB" w:rsidR="00265543" w:rsidRPr="00E071DB" w:rsidRDefault="00265543" w:rsidP="0040196C">
            <w:pPr>
              <w:pStyle w:val="Tabletext"/>
            </w:pPr>
            <w:r w:rsidRPr="00E071DB">
              <w:t xml:space="preserve">Have all personnel directly involved in </w:t>
            </w:r>
            <w:r w:rsidR="00C70849">
              <w:t>participant</w:t>
            </w:r>
            <w:r w:rsidRPr="00E071DB">
              <w:t xml:space="preserve"> training activities satisfactorily completed pertinent instructor training requirements?</w:t>
            </w:r>
          </w:p>
        </w:tc>
        <w:tc>
          <w:tcPr>
            <w:tcW w:w="1588" w:type="dxa"/>
          </w:tcPr>
          <w:p w14:paraId="64D28D6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7C87D101" w14:textId="77777777" w:rsidR="00265543" w:rsidRPr="00E071DB" w:rsidRDefault="00265543" w:rsidP="0040196C">
            <w:pPr>
              <w:pStyle w:val="Tabletext"/>
            </w:pPr>
          </w:p>
        </w:tc>
      </w:tr>
    </w:tbl>
    <w:p w14:paraId="5BB747DB" w14:textId="77777777" w:rsidR="00265543" w:rsidRPr="00E071DB" w:rsidRDefault="00265543" w:rsidP="00265543"/>
    <w:p w14:paraId="214C7BDF" w14:textId="77777777" w:rsidR="00265543" w:rsidRPr="00E071DB" w:rsidRDefault="00265543" w:rsidP="00265543">
      <w:pPr>
        <w:pStyle w:val="AnnexAHead1"/>
      </w:pPr>
      <w:r w:rsidRPr="00E071DB">
        <w:t>Purchasing</w:t>
      </w:r>
    </w:p>
    <w:p w14:paraId="0E38DAC1"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52B64523" w14:textId="77777777" w:rsidTr="0040196C">
        <w:tc>
          <w:tcPr>
            <w:tcW w:w="4508" w:type="dxa"/>
            <w:shd w:val="clear" w:color="auto" w:fill="auto"/>
          </w:tcPr>
          <w:p w14:paraId="362CCF31" w14:textId="77777777" w:rsidR="00265543" w:rsidRPr="00E071DB" w:rsidRDefault="00265543" w:rsidP="0040196C">
            <w:pPr>
              <w:pStyle w:val="Tableheading"/>
              <w:rPr>
                <w:lang w:val="en-GB"/>
              </w:rPr>
            </w:pPr>
            <w:r w:rsidRPr="00E071DB">
              <w:rPr>
                <w:lang w:val="en-GB"/>
              </w:rPr>
              <w:t>Purchasing</w:t>
            </w:r>
          </w:p>
        </w:tc>
        <w:tc>
          <w:tcPr>
            <w:tcW w:w="1588" w:type="dxa"/>
            <w:shd w:val="clear" w:color="auto" w:fill="auto"/>
          </w:tcPr>
          <w:p w14:paraId="701563AA"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7F9D5AED" w14:textId="77777777" w:rsidR="00265543" w:rsidRPr="00E071DB" w:rsidRDefault="00265543" w:rsidP="0040196C">
            <w:pPr>
              <w:pStyle w:val="Tableheading"/>
              <w:rPr>
                <w:lang w:val="en-GB"/>
              </w:rPr>
            </w:pPr>
            <w:r w:rsidRPr="00E071DB">
              <w:rPr>
                <w:lang w:val="en-GB"/>
              </w:rPr>
              <w:t>Comments</w:t>
            </w:r>
          </w:p>
        </w:tc>
      </w:tr>
      <w:tr w:rsidR="00265543" w:rsidRPr="00E071DB" w14:paraId="42C281D3" w14:textId="77777777" w:rsidTr="0040196C">
        <w:tc>
          <w:tcPr>
            <w:tcW w:w="4508" w:type="dxa"/>
            <w:tcBorders>
              <w:bottom w:val="single" w:sz="4" w:space="0" w:color="auto"/>
            </w:tcBorders>
          </w:tcPr>
          <w:p w14:paraId="3587201D" w14:textId="08C3D945" w:rsidR="00265543" w:rsidRPr="00E071DB" w:rsidRDefault="00265543" w:rsidP="0040196C">
            <w:pPr>
              <w:pStyle w:val="Tabletext"/>
            </w:pPr>
            <w:r w:rsidRPr="00E071DB">
              <w:t xml:space="preserve">Do documented procedures exist which ensures essential services, facilities, equipment and materials support training and comply with IALA recommendations and the </w:t>
            </w:r>
            <w:r w:rsidR="00C70849">
              <w:t xml:space="preserve">CA’s </w:t>
            </w:r>
            <w:r w:rsidRPr="00E071DB">
              <w:t>requirements?</w:t>
            </w:r>
          </w:p>
        </w:tc>
        <w:tc>
          <w:tcPr>
            <w:tcW w:w="1588" w:type="dxa"/>
            <w:tcBorders>
              <w:bottom w:val="single" w:sz="4" w:space="0" w:color="auto"/>
            </w:tcBorders>
          </w:tcPr>
          <w:p w14:paraId="1BE7CE8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bottom w:val="single" w:sz="4" w:space="0" w:color="auto"/>
            </w:tcBorders>
          </w:tcPr>
          <w:p w14:paraId="26EBE525" w14:textId="77777777" w:rsidR="00265543" w:rsidRPr="00E071DB" w:rsidRDefault="00265543" w:rsidP="0040196C">
            <w:pPr>
              <w:pStyle w:val="Tabletext"/>
            </w:pPr>
          </w:p>
        </w:tc>
      </w:tr>
      <w:tr w:rsidR="00265543" w:rsidRPr="00E071DB" w14:paraId="07224BBF" w14:textId="77777777" w:rsidTr="0040196C">
        <w:tc>
          <w:tcPr>
            <w:tcW w:w="4508" w:type="dxa"/>
            <w:tcBorders>
              <w:bottom w:val="dotted" w:sz="4" w:space="0" w:color="808080"/>
            </w:tcBorders>
          </w:tcPr>
          <w:p w14:paraId="3AFB5D22" w14:textId="77777777" w:rsidR="00265543" w:rsidRPr="00E071DB" w:rsidRDefault="00265543" w:rsidP="0040196C">
            <w:pPr>
              <w:pStyle w:val="Tabletext"/>
            </w:pPr>
            <w:r w:rsidRPr="00E071DB">
              <w:t>Do these procedures ensure that:</w:t>
            </w:r>
          </w:p>
        </w:tc>
        <w:tc>
          <w:tcPr>
            <w:tcW w:w="1588" w:type="dxa"/>
            <w:tcBorders>
              <w:bottom w:val="dotted" w:sz="4" w:space="0" w:color="808080"/>
            </w:tcBorders>
          </w:tcPr>
          <w:p w14:paraId="5830C741" w14:textId="77777777" w:rsidR="00265543" w:rsidRPr="00E071DB" w:rsidRDefault="00265543" w:rsidP="0040196C">
            <w:pPr>
              <w:pStyle w:val="Tabletext"/>
            </w:pPr>
          </w:p>
        </w:tc>
        <w:tc>
          <w:tcPr>
            <w:tcW w:w="3912" w:type="dxa"/>
            <w:tcBorders>
              <w:bottom w:val="dotted" w:sz="4" w:space="0" w:color="808080"/>
            </w:tcBorders>
          </w:tcPr>
          <w:p w14:paraId="6258E3A6" w14:textId="77777777" w:rsidR="00265543" w:rsidRPr="00E071DB" w:rsidRDefault="00265543" w:rsidP="0040196C">
            <w:pPr>
              <w:pStyle w:val="Tabletext"/>
            </w:pPr>
          </w:p>
        </w:tc>
      </w:tr>
      <w:tr w:rsidR="00265543" w:rsidRPr="00E071DB" w14:paraId="152EF8FA" w14:textId="77777777" w:rsidTr="0040196C">
        <w:tc>
          <w:tcPr>
            <w:tcW w:w="4508" w:type="dxa"/>
            <w:tcBorders>
              <w:top w:val="dotted" w:sz="4" w:space="0" w:color="808080"/>
              <w:bottom w:val="dotted" w:sz="4" w:space="0" w:color="808080"/>
            </w:tcBorders>
          </w:tcPr>
          <w:p w14:paraId="49C09C34" w14:textId="77777777" w:rsidR="00265543" w:rsidRPr="00E071DB" w:rsidRDefault="00265543" w:rsidP="0040196C">
            <w:pPr>
              <w:pStyle w:val="Tabletext"/>
            </w:pPr>
            <w:r w:rsidRPr="00E071DB">
              <w:t>subcontracted instructors are suitably trained?</w:t>
            </w:r>
          </w:p>
        </w:tc>
        <w:tc>
          <w:tcPr>
            <w:tcW w:w="1588" w:type="dxa"/>
            <w:tcBorders>
              <w:top w:val="dotted" w:sz="4" w:space="0" w:color="808080"/>
              <w:bottom w:val="dotted" w:sz="4" w:space="0" w:color="808080"/>
            </w:tcBorders>
          </w:tcPr>
          <w:p w14:paraId="7D354B1B"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008F514F" w14:textId="77777777" w:rsidR="00265543" w:rsidRPr="00E071DB" w:rsidRDefault="00265543" w:rsidP="0040196C">
            <w:pPr>
              <w:pStyle w:val="Tabletext"/>
            </w:pPr>
          </w:p>
        </w:tc>
      </w:tr>
      <w:tr w:rsidR="00265543" w:rsidRPr="00E071DB" w14:paraId="438D5472" w14:textId="77777777" w:rsidTr="0040196C">
        <w:tc>
          <w:tcPr>
            <w:tcW w:w="4508" w:type="dxa"/>
            <w:tcBorders>
              <w:top w:val="dotted" w:sz="4" w:space="0" w:color="808080"/>
              <w:bottom w:val="dotted" w:sz="4" w:space="0" w:color="808080"/>
            </w:tcBorders>
          </w:tcPr>
          <w:p w14:paraId="461247EB" w14:textId="5385E490" w:rsidR="00265543" w:rsidRPr="00E071DB" w:rsidRDefault="00265543" w:rsidP="0040196C">
            <w:pPr>
              <w:pStyle w:val="Tabletext"/>
            </w:pPr>
            <w:r w:rsidRPr="00E071DB">
              <w:t xml:space="preserve">external facilities utilised in the training of </w:t>
            </w:r>
            <w:r w:rsidR="00C70849">
              <w:t>participants</w:t>
            </w:r>
            <w:r w:rsidRPr="00E071DB">
              <w:t xml:space="preserve"> comply with the require</w:t>
            </w:r>
            <w:r w:rsidRPr="00E071DB">
              <w:softHyphen/>
              <w:t>ments of the applicable training plan?</w:t>
            </w:r>
          </w:p>
        </w:tc>
        <w:tc>
          <w:tcPr>
            <w:tcW w:w="1588" w:type="dxa"/>
            <w:tcBorders>
              <w:top w:val="dotted" w:sz="4" w:space="0" w:color="808080"/>
              <w:bottom w:val="dotted" w:sz="4" w:space="0" w:color="808080"/>
            </w:tcBorders>
          </w:tcPr>
          <w:p w14:paraId="465DD11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182AF889" w14:textId="77777777" w:rsidR="00265543" w:rsidRPr="00E071DB" w:rsidRDefault="00265543" w:rsidP="0040196C">
            <w:pPr>
              <w:pStyle w:val="Tabletext"/>
            </w:pPr>
          </w:p>
        </w:tc>
      </w:tr>
      <w:tr w:rsidR="00265543" w:rsidRPr="00E071DB" w14:paraId="7CA11408" w14:textId="77777777" w:rsidTr="0040196C">
        <w:tc>
          <w:tcPr>
            <w:tcW w:w="4508" w:type="dxa"/>
            <w:tcBorders>
              <w:top w:val="dotted" w:sz="4" w:space="0" w:color="808080"/>
              <w:bottom w:val="dotted" w:sz="4" w:space="0" w:color="808080"/>
            </w:tcBorders>
          </w:tcPr>
          <w:p w14:paraId="1FED677E" w14:textId="77777777" w:rsidR="00265543" w:rsidRPr="00E071DB" w:rsidRDefault="00265543" w:rsidP="0040196C">
            <w:pPr>
              <w:pStyle w:val="Tabletext"/>
            </w:pPr>
            <w:r w:rsidRPr="00E071DB">
              <w:t>equipment purchased for training is suitable for the applicable training plan?</w:t>
            </w:r>
          </w:p>
        </w:tc>
        <w:tc>
          <w:tcPr>
            <w:tcW w:w="1588" w:type="dxa"/>
            <w:tcBorders>
              <w:top w:val="dotted" w:sz="4" w:space="0" w:color="808080"/>
              <w:bottom w:val="dotted" w:sz="4" w:space="0" w:color="808080"/>
            </w:tcBorders>
          </w:tcPr>
          <w:p w14:paraId="71A80A9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56AB1713" w14:textId="77777777" w:rsidR="00265543" w:rsidRPr="00E071DB" w:rsidRDefault="00265543" w:rsidP="0040196C">
            <w:pPr>
              <w:pStyle w:val="Tabletext"/>
            </w:pPr>
          </w:p>
        </w:tc>
      </w:tr>
      <w:tr w:rsidR="00265543" w:rsidRPr="00E071DB" w14:paraId="1C6B7798" w14:textId="77777777" w:rsidTr="0040196C">
        <w:tc>
          <w:tcPr>
            <w:tcW w:w="4508" w:type="dxa"/>
            <w:tcBorders>
              <w:top w:val="dotted" w:sz="4" w:space="0" w:color="808080"/>
            </w:tcBorders>
          </w:tcPr>
          <w:p w14:paraId="4A8A78D5" w14:textId="77777777" w:rsidR="00265543" w:rsidRPr="00E071DB" w:rsidRDefault="00265543" w:rsidP="0040196C">
            <w:pPr>
              <w:pStyle w:val="Tabletext"/>
            </w:pPr>
            <w:r w:rsidRPr="00E071DB">
              <w:t>subcontracted organisations providing part or all of the training meet the requirements of the training plan?</w:t>
            </w:r>
          </w:p>
        </w:tc>
        <w:tc>
          <w:tcPr>
            <w:tcW w:w="1588" w:type="dxa"/>
            <w:tcBorders>
              <w:top w:val="dotted" w:sz="4" w:space="0" w:color="808080"/>
            </w:tcBorders>
          </w:tcPr>
          <w:p w14:paraId="3D4A5C0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tcBorders>
          </w:tcPr>
          <w:p w14:paraId="68B90115" w14:textId="77777777" w:rsidR="00265543" w:rsidRPr="00E071DB" w:rsidRDefault="00265543" w:rsidP="0040196C">
            <w:pPr>
              <w:pStyle w:val="Tabletext"/>
            </w:pPr>
          </w:p>
        </w:tc>
      </w:tr>
      <w:tr w:rsidR="00265543" w:rsidRPr="00E071DB" w14:paraId="709FA03E" w14:textId="77777777" w:rsidTr="0040196C">
        <w:tc>
          <w:tcPr>
            <w:tcW w:w="4508" w:type="dxa"/>
            <w:shd w:val="clear" w:color="auto" w:fill="auto"/>
          </w:tcPr>
          <w:p w14:paraId="61D7CA73" w14:textId="77777777" w:rsidR="00265543" w:rsidRPr="00E071DB" w:rsidRDefault="00265543" w:rsidP="0040196C">
            <w:pPr>
              <w:pStyle w:val="Tableheading"/>
              <w:rPr>
                <w:lang w:val="en-GB"/>
              </w:rPr>
            </w:pPr>
            <w:r w:rsidRPr="00E071DB">
              <w:rPr>
                <w:lang w:val="en-GB"/>
              </w:rPr>
              <w:t>Evaluation of subcontractors</w:t>
            </w:r>
          </w:p>
        </w:tc>
        <w:tc>
          <w:tcPr>
            <w:tcW w:w="1588" w:type="dxa"/>
            <w:shd w:val="clear" w:color="auto" w:fill="auto"/>
          </w:tcPr>
          <w:p w14:paraId="2E7E7B84"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45553358" w14:textId="77777777" w:rsidR="00265543" w:rsidRPr="00E071DB" w:rsidRDefault="00265543" w:rsidP="0040196C">
            <w:pPr>
              <w:pStyle w:val="Tableheading"/>
              <w:rPr>
                <w:lang w:val="en-GB"/>
              </w:rPr>
            </w:pPr>
            <w:r w:rsidRPr="00E071DB">
              <w:rPr>
                <w:lang w:val="en-GB"/>
              </w:rPr>
              <w:t>Comments</w:t>
            </w:r>
          </w:p>
        </w:tc>
      </w:tr>
      <w:tr w:rsidR="00265543" w:rsidRPr="00E071DB" w14:paraId="04AA1EB6" w14:textId="77777777" w:rsidTr="0040196C">
        <w:tc>
          <w:tcPr>
            <w:tcW w:w="4508" w:type="dxa"/>
          </w:tcPr>
          <w:p w14:paraId="36D34C3B" w14:textId="77777777" w:rsidR="00265543" w:rsidRPr="00E071DB" w:rsidRDefault="00265543" w:rsidP="0040196C">
            <w:pPr>
              <w:pStyle w:val="Tabletext"/>
            </w:pPr>
            <w:r w:rsidRPr="00E071DB">
              <w:t>Is there a procedure to evaluate subcontractors?</w:t>
            </w:r>
          </w:p>
        </w:tc>
        <w:tc>
          <w:tcPr>
            <w:tcW w:w="1588" w:type="dxa"/>
          </w:tcPr>
          <w:p w14:paraId="632047E0"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68725169" w14:textId="77777777" w:rsidR="00265543" w:rsidRPr="00E071DB" w:rsidRDefault="00265543" w:rsidP="0040196C">
            <w:pPr>
              <w:pStyle w:val="Tabletext"/>
            </w:pPr>
          </w:p>
        </w:tc>
      </w:tr>
      <w:tr w:rsidR="00265543" w:rsidRPr="00E071DB" w14:paraId="684B68F5" w14:textId="77777777" w:rsidTr="0040196C">
        <w:tc>
          <w:tcPr>
            <w:tcW w:w="4508" w:type="dxa"/>
          </w:tcPr>
          <w:p w14:paraId="0D68DF5F" w14:textId="77777777" w:rsidR="00265543" w:rsidRPr="00E071DB" w:rsidRDefault="00265543" w:rsidP="0040196C">
            <w:pPr>
              <w:pStyle w:val="Tabletext"/>
            </w:pPr>
            <w:r w:rsidRPr="00E071DB">
              <w:t>Are the criteria applied and the methods of evaluation used appropriately to assess the impact of the service, facility, equipment or material on the training provided?</w:t>
            </w:r>
          </w:p>
        </w:tc>
        <w:tc>
          <w:tcPr>
            <w:tcW w:w="1588" w:type="dxa"/>
          </w:tcPr>
          <w:p w14:paraId="0B4DFC4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49D4158C" w14:textId="77777777" w:rsidR="00265543" w:rsidRPr="00E071DB" w:rsidRDefault="00265543" w:rsidP="0040196C">
            <w:pPr>
              <w:pStyle w:val="Tabletext"/>
            </w:pPr>
          </w:p>
        </w:tc>
      </w:tr>
    </w:tbl>
    <w:p w14:paraId="30067BB0" w14:textId="77777777" w:rsidR="00265543" w:rsidRPr="00E071DB" w:rsidRDefault="00265543" w:rsidP="00265543"/>
    <w:p w14:paraId="03C3CC02"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09761DA1" w14:textId="77777777" w:rsidR="00265543" w:rsidRPr="00E071DB" w:rsidRDefault="00265543" w:rsidP="00265543">
      <w:pPr>
        <w:pStyle w:val="AnnexAHead1"/>
      </w:pPr>
      <w:r w:rsidRPr="00E071DB">
        <w:lastRenderedPageBreak/>
        <w:t>Training development</w:t>
      </w:r>
    </w:p>
    <w:p w14:paraId="135B661C" w14:textId="77777777" w:rsidR="00265543" w:rsidRPr="00E071DB" w:rsidRDefault="00265543" w:rsidP="00265543">
      <w:pPr>
        <w:pStyle w:val="Heading1separatationline"/>
      </w:pPr>
    </w:p>
    <w:tbl>
      <w:tblPr>
        <w:tblW w:w="100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3"/>
        <w:gridCol w:w="1628"/>
        <w:gridCol w:w="3912"/>
      </w:tblGrid>
      <w:tr w:rsidR="00265543" w:rsidRPr="00E071DB" w14:paraId="1B59385F" w14:textId="77777777" w:rsidTr="0040196C">
        <w:tc>
          <w:tcPr>
            <w:tcW w:w="4463" w:type="dxa"/>
            <w:shd w:val="clear" w:color="auto" w:fill="auto"/>
          </w:tcPr>
          <w:p w14:paraId="3468F1A0" w14:textId="77777777" w:rsidR="00265543" w:rsidRPr="00E071DB" w:rsidRDefault="00265543" w:rsidP="0040196C">
            <w:pPr>
              <w:pStyle w:val="Tableheading"/>
              <w:rPr>
                <w:lang w:val="en-GB"/>
              </w:rPr>
            </w:pPr>
            <w:r w:rsidRPr="00E071DB">
              <w:rPr>
                <w:lang w:val="en-GB"/>
              </w:rPr>
              <w:t>Training course development</w:t>
            </w:r>
          </w:p>
        </w:tc>
        <w:tc>
          <w:tcPr>
            <w:tcW w:w="1628" w:type="dxa"/>
            <w:shd w:val="clear" w:color="auto" w:fill="auto"/>
          </w:tcPr>
          <w:p w14:paraId="390A5C78"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5D8A3D29" w14:textId="77777777" w:rsidR="00265543" w:rsidRPr="00E071DB" w:rsidRDefault="00265543" w:rsidP="0040196C">
            <w:pPr>
              <w:pStyle w:val="Tableheading"/>
              <w:rPr>
                <w:lang w:val="en-GB"/>
              </w:rPr>
            </w:pPr>
            <w:r w:rsidRPr="00E071DB">
              <w:rPr>
                <w:lang w:val="en-GB"/>
              </w:rPr>
              <w:t>Comments</w:t>
            </w:r>
          </w:p>
        </w:tc>
      </w:tr>
      <w:tr w:rsidR="00265543" w:rsidRPr="00E071DB" w14:paraId="0815271A" w14:textId="77777777" w:rsidTr="0040196C">
        <w:tc>
          <w:tcPr>
            <w:tcW w:w="4463" w:type="dxa"/>
            <w:tcBorders>
              <w:bottom w:val="single" w:sz="4" w:space="0" w:color="auto"/>
            </w:tcBorders>
          </w:tcPr>
          <w:p w14:paraId="48D44C42" w14:textId="77777777" w:rsidR="00265543" w:rsidRPr="00E071DB" w:rsidRDefault="00265543" w:rsidP="0040196C">
            <w:pPr>
              <w:pStyle w:val="Tabletext"/>
            </w:pPr>
            <w:r w:rsidRPr="00E071DB">
              <w:t>Is there a documented procedure to control and verify the development in training courses in order to ensure that training requirements are met?</w:t>
            </w:r>
          </w:p>
        </w:tc>
        <w:tc>
          <w:tcPr>
            <w:tcW w:w="1628" w:type="dxa"/>
            <w:tcBorders>
              <w:bottom w:val="single" w:sz="4" w:space="0" w:color="auto"/>
            </w:tcBorders>
          </w:tcPr>
          <w:p w14:paraId="137E5F3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bottom w:val="single" w:sz="4" w:space="0" w:color="auto"/>
            </w:tcBorders>
          </w:tcPr>
          <w:p w14:paraId="72176F49" w14:textId="77777777" w:rsidR="00265543" w:rsidRPr="00E071DB" w:rsidRDefault="00265543" w:rsidP="0040196C">
            <w:pPr>
              <w:pStyle w:val="Tabletext"/>
            </w:pPr>
          </w:p>
        </w:tc>
      </w:tr>
      <w:tr w:rsidR="00265543" w:rsidRPr="00E071DB" w14:paraId="12DAF90F" w14:textId="77777777" w:rsidTr="0040196C">
        <w:tc>
          <w:tcPr>
            <w:tcW w:w="4463" w:type="dxa"/>
            <w:tcBorders>
              <w:bottom w:val="dotted" w:sz="4" w:space="0" w:color="808080"/>
            </w:tcBorders>
          </w:tcPr>
          <w:p w14:paraId="2E89D35C" w14:textId="77777777" w:rsidR="00265543" w:rsidRPr="00E071DB" w:rsidRDefault="00265543" w:rsidP="0040196C">
            <w:pPr>
              <w:pStyle w:val="Tabletext"/>
            </w:pPr>
            <w:r w:rsidRPr="00E071DB">
              <w:t>Does the training course development procedure ensure that:</w:t>
            </w:r>
          </w:p>
        </w:tc>
        <w:tc>
          <w:tcPr>
            <w:tcW w:w="1628" w:type="dxa"/>
            <w:tcBorders>
              <w:bottom w:val="dotted" w:sz="4" w:space="0" w:color="808080"/>
            </w:tcBorders>
          </w:tcPr>
          <w:p w14:paraId="787E2BC3" w14:textId="77777777" w:rsidR="00265543" w:rsidRPr="00E071DB" w:rsidRDefault="00265543" w:rsidP="0040196C">
            <w:pPr>
              <w:pStyle w:val="Tabletext"/>
            </w:pPr>
          </w:p>
        </w:tc>
        <w:tc>
          <w:tcPr>
            <w:tcW w:w="3912" w:type="dxa"/>
            <w:tcBorders>
              <w:bottom w:val="dotted" w:sz="4" w:space="0" w:color="808080"/>
            </w:tcBorders>
          </w:tcPr>
          <w:p w14:paraId="1B61D2A6" w14:textId="77777777" w:rsidR="00265543" w:rsidRPr="00E071DB" w:rsidRDefault="00265543" w:rsidP="0040196C">
            <w:pPr>
              <w:pStyle w:val="Tabletext"/>
            </w:pPr>
          </w:p>
        </w:tc>
      </w:tr>
      <w:tr w:rsidR="00265543" w:rsidRPr="00E071DB" w14:paraId="5DF3F12A" w14:textId="77777777" w:rsidTr="0040196C">
        <w:tc>
          <w:tcPr>
            <w:tcW w:w="4463" w:type="dxa"/>
            <w:tcBorders>
              <w:top w:val="dotted" w:sz="4" w:space="0" w:color="808080"/>
              <w:bottom w:val="dotted" w:sz="4" w:space="0" w:color="808080"/>
            </w:tcBorders>
          </w:tcPr>
          <w:p w14:paraId="75916440" w14:textId="77777777" w:rsidR="00265543" w:rsidRPr="00E071DB" w:rsidRDefault="00265543" w:rsidP="0095370C">
            <w:pPr>
              <w:pStyle w:val="TableList11"/>
              <w:numPr>
                <w:ilvl w:val="0"/>
                <w:numId w:val="39"/>
              </w:numPr>
            </w:pPr>
            <w:r w:rsidRPr="00E071DB">
              <w:t>responsibility and authority for training course development and review activities are assigned to qualified personnel?</w:t>
            </w:r>
          </w:p>
        </w:tc>
        <w:tc>
          <w:tcPr>
            <w:tcW w:w="1628" w:type="dxa"/>
            <w:tcBorders>
              <w:top w:val="dotted" w:sz="4" w:space="0" w:color="808080"/>
              <w:bottom w:val="dotted" w:sz="4" w:space="0" w:color="808080"/>
            </w:tcBorders>
          </w:tcPr>
          <w:p w14:paraId="65BFE71B"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0E11DA64" w14:textId="77777777" w:rsidR="00265543" w:rsidRPr="00E071DB" w:rsidRDefault="00265543" w:rsidP="0040196C">
            <w:pPr>
              <w:pStyle w:val="Tabletext"/>
            </w:pPr>
          </w:p>
        </w:tc>
      </w:tr>
      <w:tr w:rsidR="00265543" w:rsidRPr="00E071DB" w14:paraId="33DBC057" w14:textId="77777777" w:rsidTr="0040196C">
        <w:tc>
          <w:tcPr>
            <w:tcW w:w="4463" w:type="dxa"/>
            <w:tcBorders>
              <w:top w:val="dotted" w:sz="4" w:space="0" w:color="808080"/>
              <w:bottom w:val="dotted" w:sz="4" w:space="0" w:color="808080"/>
            </w:tcBorders>
          </w:tcPr>
          <w:p w14:paraId="7277B2FE" w14:textId="77777777" w:rsidR="00265543" w:rsidRPr="00E071DB" w:rsidRDefault="00265543" w:rsidP="0040196C">
            <w:pPr>
              <w:pStyle w:val="TableList11"/>
            </w:pPr>
            <w:r w:rsidRPr="00E071DB">
              <w:t>requirements for the pertinent model course and the authority are taken into account?</w:t>
            </w:r>
          </w:p>
        </w:tc>
        <w:tc>
          <w:tcPr>
            <w:tcW w:w="1628" w:type="dxa"/>
            <w:tcBorders>
              <w:top w:val="dotted" w:sz="4" w:space="0" w:color="808080"/>
              <w:bottom w:val="dotted" w:sz="4" w:space="0" w:color="808080"/>
            </w:tcBorders>
          </w:tcPr>
          <w:p w14:paraId="751AB933"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1D3FCE58" w14:textId="77777777" w:rsidR="00265543" w:rsidRPr="00E071DB" w:rsidRDefault="00265543" w:rsidP="0040196C">
            <w:pPr>
              <w:pStyle w:val="Tabletext"/>
            </w:pPr>
          </w:p>
        </w:tc>
      </w:tr>
      <w:tr w:rsidR="00265543" w:rsidRPr="00E071DB" w14:paraId="5760F8B7" w14:textId="77777777" w:rsidTr="0040196C">
        <w:tc>
          <w:tcPr>
            <w:tcW w:w="4463" w:type="dxa"/>
            <w:tcBorders>
              <w:top w:val="dotted" w:sz="4" w:space="0" w:color="808080"/>
              <w:bottom w:val="dotted" w:sz="4" w:space="0" w:color="808080"/>
            </w:tcBorders>
          </w:tcPr>
          <w:p w14:paraId="106E9031" w14:textId="77777777" w:rsidR="00265543" w:rsidRPr="00E071DB" w:rsidRDefault="00265543" w:rsidP="0040196C">
            <w:pPr>
              <w:pStyle w:val="TableList11"/>
            </w:pPr>
            <w:r w:rsidRPr="00E071DB">
              <w:t>training course objectives are defined in terms of targeted qualifications?</w:t>
            </w:r>
          </w:p>
        </w:tc>
        <w:tc>
          <w:tcPr>
            <w:tcW w:w="1628" w:type="dxa"/>
            <w:tcBorders>
              <w:top w:val="dotted" w:sz="4" w:space="0" w:color="808080"/>
              <w:bottom w:val="dotted" w:sz="4" w:space="0" w:color="808080"/>
            </w:tcBorders>
          </w:tcPr>
          <w:p w14:paraId="7C9E5F52"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62BBBD7B" w14:textId="77777777" w:rsidR="00265543" w:rsidRPr="00E071DB" w:rsidRDefault="00265543" w:rsidP="0040196C">
            <w:pPr>
              <w:pStyle w:val="Tabletext"/>
            </w:pPr>
          </w:p>
        </w:tc>
      </w:tr>
      <w:tr w:rsidR="00265543" w:rsidRPr="00E071DB" w14:paraId="77B72A84" w14:textId="77777777" w:rsidTr="0040196C">
        <w:tc>
          <w:tcPr>
            <w:tcW w:w="4463" w:type="dxa"/>
            <w:tcBorders>
              <w:top w:val="dotted" w:sz="4" w:space="0" w:color="808080"/>
              <w:bottom w:val="dotted" w:sz="4" w:space="0" w:color="808080"/>
            </w:tcBorders>
          </w:tcPr>
          <w:p w14:paraId="3E3266F0" w14:textId="79A40217" w:rsidR="00265543" w:rsidRPr="00E071DB" w:rsidRDefault="00C70849" w:rsidP="0040196C">
            <w:pPr>
              <w:pStyle w:val="TableList11"/>
            </w:pPr>
            <w:r>
              <w:t>Participants’</w:t>
            </w:r>
            <w:r w:rsidR="00265543" w:rsidRPr="00E071DB">
              <w:t xml:space="preserve"> knowledge and competence requirements are taken into account?</w:t>
            </w:r>
          </w:p>
        </w:tc>
        <w:tc>
          <w:tcPr>
            <w:tcW w:w="1628" w:type="dxa"/>
            <w:tcBorders>
              <w:top w:val="dotted" w:sz="4" w:space="0" w:color="808080"/>
              <w:bottom w:val="dotted" w:sz="4" w:space="0" w:color="808080"/>
            </w:tcBorders>
          </w:tcPr>
          <w:p w14:paraId="2EA3D29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5DD2B6AE" w14:textId="77777777" w:rsidR="00265543" w:rsidRPr="00E071DB" w:rsidRDefault="00265543" w:rsidP="0040196C">
            <w:pPr>
              <w:pStyle w:val="Tabletext"/>
            </w:pPr>
          </w:p>
        </w:tc>
      </w:tr>
      <w:tr w:rsidR="00265543" w:rsidRPr="00E071DB" w14:paraId="5EC4BA12" w14:textId="77777777" w:rsidTr="0040196C">
        <w:tc>
          <w:tcPr>
            <w:tcW w:w="4463" w:type="dxa"/>
            <w:tcBorders>
              <w:top w:val="dotted" w:sz="4" w:space="0" w:color="808080"/>
              <w:bottom w:val="dotted" w:sz="4" w:space="0" w:color="808080"/>
            </w:tcBorders>
          </w:tcPr>
          <w:p w14:paraId="48E70D14" w14:textId="77777777" w:rsidR="00265543" w:rsidRPr="00E071DB" w:rsidRDefault="00265543" w:rsidP="0040196C">
            <w:pPr>
              <w:pStyle w:val="TableList11"/>
            </w:pPr>
            <w:r w:rsidRPr="00E071DB">
              <w:t>appropriate use of simulators is taken into account?</w:t>
            </w:r>
          </w:p>
        </w:tc>
        <w:tc>
          <w:tcPr>
            <w:tcW w:w="1628" w:type="dxa"/>
            <w:tcBorders>
              <w:top w:val="dotted" w:sz="4" w:space="0" w:color="808080"/>
              <w:bottom w:val="dotted" w:sz="4" w:space="0" w:color="808080"/>
            </w:tcBorders>
          </w:tcPr>
          <w:p w14:paraId="62ED8D4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4E52EFC2" w14:textId="77777777" w:rsidR="00265543" w:rsidRPr="00E071DB" w:rsidRDefault="00265543" w:rsidP="0040196C">
            <w:pPr>
              <w:pStyle w:val="Tabletext"/>
            </w:pPr>
          </w:p>
        </w:tc>
      </w:tr>
      <w:tr w:rsidR="00265543" w:rsidRPr="00E071DB" w14:paraId="02933300" w14:textId="77777777" w:rsidTr="0040196C">
        <w:tc>
          <w:tcPr>
            <w:tcW w:w="4463" w:type="dxa"/>
            <w:tcBorders>
              <w:top w:val="dotted" w:sz="4" w:space="0" w:color="808080"/>
              <w:bottom w:val="dotted" w:sz="4" w:space="0" w:color="808080"/>
            </w:tcBorders>
          </w:tcPr>
          <w:p w14:paraId="3C232127" w14:textId="77777777" w:rsidR="00265543" w:rsidRPr="00E071DB" w:rsidRDefault="00265543" w:rsidP="0040196C">
            <w:pPr>
              <w:pStyle w:val="TableList11"/>
            </w:pPr>
            <w:r w:rsidRPr="00E071DB">
              <w:t>appropriate reference documents are made available to persons involved in training course development?</w:t>
            </w:r>
          </w:p>
        </w:tc>
        <w:tc>
          <w:tcPr>
            <w:tcW w:w="1628" w:type="dxa"/>
            <w:tcBorders>
              <w:top w:val="dotted" w:sz="4" w:space="0" w:color="808080"/>
              <w:bottom w:val="dotted" w:sz="4" w:space="0" w:color="808080"/>
            </w:tcBorders>
          </w:tcPr>
          <w:p w14:paraId="2ABB9C20"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7A6151FC" w14:textId="77777777" w:rsidR="00265543" w:rsidRPr="00E071DB" w:rsidRDefault="00265543" w:rsidP="0040196C">
            <w:pPr>
              <w:pStyle w:val="Tabletext"/>
            </w:pPr>
          </w:p>
        </w:tc>
      </w:tr>
      <w:tr w:rsidR="00265543" w:rsidRPr="00E071DB" w14:paraId="38B46105" w14:textId="77777777" w:rsidTr="0040196C">
        <w:tc>
          <w:tcPr>
            <w:tcW w:w="4463" w:type="dxa"/>
            <w:tcBorders>
              <w:top w:val="dotted" w:sz="4" w:space="0" w:color="808080"/>
              <w:bottom w:val="dotted" w:sz="4" w:space="0" w:color="808080"/>
            </w:tcBorders>
          </w:tcPr>
          <w:p w14:paraId="6418439D" w14:textId="77777777" w:rsidR="00265543" w:rsidRPr="00E071DB" w:rsidRDefault="00265543" w:rsidP="0040196C">
            <w:pPr>
              <w:pStyle w:val="TableList11"/>
            </w:pPr>
            <w:r w:rsidRPr="00E071DB">
              <w:t>ambiguities within the training course documentation are resolved?</w:t>
            </w:r>
          </w:p>
        </w:tc>
        <w:tc>
          <w:tcPr>
            <w:tcW w:w="1628" w:type="dxa"/>
            <w:tcBorders>
              <w:top w:val="dotted" w:sz="4" w:space="0" w:color="808080"/>
              <w:bottom w:val="dotted" w:sz="4" w:space="0" w:color="808080"/>
            </w:tcBorders>
          </w:tcPr>
          <w:p w14:paraId="11E6DC3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609B1653" w14:textId="77777777" w:rsidR="00265543" w:rsidRPr="00E071DB" w:rsidRDefault="00265543" w:rsidP="0040196C">
            <w:pPr>
              <w:pStyle w:val="Tabletext"/>
            </w:pPr>
          </w:p>
        </w:tc>
      </w:tr>
      <w:tr w:rsidR="00265543" w:rsidRPr="00E071DB" w14:paraId="6916242E" w14:textId="77777777" w:rsidTr="0040196C">
        <w:tc>
          <w:tcPr>
            <w:tcW w:w="4463" w:type="dxa"/>
            <w:tcBorders>
              <w:top w:val="dotted" w:sz="4" w:space="0" w:color="808080"/>
            </w:tcBorders>
          </w:tcPr>
          <w:p w14:paraId="7AFAC1BF" w14:textId="77777777" w:rsidR="00265543" w:rsidRPr="00E071DB" w:rsidRDefault="00265543" w:rsidP="0040196C">
            <w:pPr>
              <w:pStyle w:val="TableList11"/>
            </w:pPr>
            <w:r w:rsidRPr="00E071DB">
              <w:t>review of training course documentation is controlled?</w:t>
            </w:r>
          </w:p>
        </w:tc>
        <w:tc>
          <w:tcPr>
            <w:tcW w:w="1628" w:type="dxa"/>
            <w:tcBorders>
              <w:top w:val="dotted" w:sz="4" w:space="0" w:color="808080"/>
            </w:tcBorders>
          </w:tcPr>
          <w:p w14:paraId="00E7C0C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tcBorders>
          </w:tcPr>
          <w:p w14:paraId="55DBB75C" w14:textId="77777777" w:rsidR="00265543" w:rsidRPr="00E071DB" w:rsidRDefault="00265543" w:rsidP="0040196C">
            <w:pPr>
              <w:pStyle w:val="Tabletext"/>
            </w:pPr>
          </w:p>
        </w:tc>
      </w:tr>
      <w:tr w:rsidR="00265543" w:rsidRPr="00E071DB" w14:paraId="07AE5D93" w14:textId="77777777" w:rsidTr="0040196C">
        <w:tc>
          <w:tcPr>
            <w:tcW w:w="4463" w:type="dxa"/>
          </w:tcPr>
          <w:p w14:paraId="1176E343" w14:textId="77777777" w:rsidR="00265543" w:rsidRPr="00E071DB" w:rsidRDefault="00265543" w:rsidP="0040196C">
            <w:pPr>
              <w:pStyle w:val="TableList11"/>
            </w:pPr>
            <w:r w:rsidRPr="00E071DB">
              <w:t>Are records of training course development maintained?</w:t>
            </w:r>
          </w:p>
        </w:tc>
        <w:tc>
          <w:tcPr>
            <w:tcW w:w="1628" w:type="dxa"/>
          </w:tcPr>
          <w:p w14:paraId="18F9400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2D1B3433" w14:textId="77777777" w:rsidR="00265543" w:rsidRPr="00E071DB" w:rsidRDefault="00265543" w:rsidP="0040196C">
            <w:pPr>
              <w:pStyle w:val="Tabletext"/>
            </w:pPr>
          </w:p>
        </w:tc>
      </w:tr>
      <w:tr w:rsidR="00265543" w:rsidRPr="00E071DB" w14:paraId="31D097D3" w14:textId="77777777" w:rsidTr="0040196C">
        <w:tc>
          <w:tcPr>
            <w:tcW w:w="4463" w:type="dxa"/>
            <w:tcBorders>
              <w:top w:val="single" w:sz="4" w:space="0" w:color="auto"/>
              <w:left w:val="single" w:sz="4" w:space="0" w:color="auto"/>
              <w:bottom w:val="single" w:sz="4" w:space="0" w:color="auto"/>
              <w:right w:val="single" w:sz="4" w:space="0" w:color="auto"/>
            </w:tcBorders>
            <w:shd w:val="clear" w:color="auto" w:fill="auto"/>
          </w:tcPr>
          <w:p w14:paraId="47488A19" w14:textId="77777777" w:rsidR="00265543" w:rsidRPr="00E071DB" w:rsidRDefault="00265543" w:rsidP="0040196C">
            <w:pPr>
              <w:pStyle w:val="Tableheading"/>
              <w:rPr>
                <w:lang w:val="en-GB"/>
              </w:rPr>
            </w:pPr>
            <w:r w:rsidRPr="00E071DB">
              <w:rPr>
                <w:lang w:val="en-GB"/>
              </w:rPr>
              <w:t>Training plan</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44E6B5AD" w14:textId="77777777" w:rsidR="00265543" w:rsidRPr="00E071DB" w:rsidRDefault="00265543" w:rsidP="0040196C">
            <w:pPr>
              <w:pStyle w:val="Tableheading"/>
              <w:rPr>
                <w:lang w:val="en-GB"/>
              </w:rPr>
            </w:pPr>
            <w:r w:rsidRPr="00E071DB">
              <w:rPr>
                <w:lang w:val="en-GB"/>
              </w:rPr>
              <w:t>Yes/No</w:t>
            </w:r>
          </w:p>
        </w:tc>
        <w:tc>
          <w:tcPr>
            <w:tcW w:w="3912" w:type="dxa"/>
            <w:tcBorders>
              <w:top w:val="single" w:sz="4" w:space="0" w:color="auto"/>
              <w:left w:val="single" w:sz="4" w:space="0" w:color="auto"/>
              <w:bottom w:val="single" w:sz="4" w:space="0" w:color="auto"/>
              <w:right w:val="single" w:sz="4" w:space="0" w:color="auto"/>
            </w:tcBorders>
            <w:shd w:val="clear" w:color="auto" w:fill="auto"/>
          </w:tcPr>
          <w:p w14:paraId="61D48A75" w14:textId="77777777" w:rsidR="00265543" w:rsidRPr="00E071DB" w:rsidRDefault="00265543" w:rsidP="0040196C">
            <w:pPr>
              <w:pStyle w:val="Tableheading"/>
              <w:rPr>
                <w:lang w:val="en-GB"/>
              </w:rPr>
            </w:pPr>
            <w:r w:rsidRPr="00E071DB">
              <w:rPr>
                <w:lang w:val="en-GB"/>
              </w:rPr>
              <w:t>Comments</w:t>
            </w:r>
          </w:p>
        </w:tc>
      </w:tr>
      <w:tr w:rsidR="00265543" w:rsidRPr="00E071DB" w14:paraId="632A7E7B" w14:textId="77777777" w:rsidTr="0040196C">
        <w:tc>
          <w:tcPr>
            <w:tcW w:w="4463" w:type="dxa"/>
            <w:tcBorders>
              <w:top w:val="single" w:sz="4" w:space="0" w:color="auto"/>
              <w:left w:val="single" w:sz="4" w:space="0" w:color="auto"/>
              <w:bottom w:val="single" w:sz="4" w:space="0" w:color="auto"/>
              <w:right w:val="single" w:sz="4" w:space="0" w:color="auto"/>
            </w:tcBorders>
          </w:tcPr>
          <w:p w14:paraId="2A5D5404" w14:textId="77777777" w:rsidR="00265543" w:rsidRPr="00E071DB" w:rsidRDefault="00265543" w:rsidP="0040196C">
            <w:pPr>
              <w:pStyle w:val="Tabletext"/>
            </w:pPr>
            <w:r w:rsidRPr="00E071DB">
              <w:t>Are the training plans for each course defined and documented?</w:t>
            </w:r>
          </w:p>
        </w:tc>
        <w:tc>
          <w:tcPr>
            <w:tcW w:w="1628" w:type="dxa"/>
            <w:tcBorders>
              <w:top w:val="single" w:sz="4" w:space="0" w:color="auto"/>
              <w:left w:val="single" w:sz="4" w:space="0" w:color="auto"/>
              <w:bottom w:val="single" w:sz="4" w:space="0" w:color="auto"/>
              <w:right w:val="single" w:sz="4" w:space="0" w:color="auto"/>
            </w:tcBorders>
          </w:tcPr>
          <w:p w14:paraId="596CF98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44AE060A" w14:textId="77777777" w:rsidR="00265543" w:rsidRPr="00E071DB" w:rsidRDefault="00265543" w:rsidP="0040196C">
            <w:pPr>
              <w:pStyle w:val="Tabletext"/>
            </w:pPr>
          </w:p>
        </w:tc>
      </w:tr>
      <w:tr w:rsidR="00265543" w:rsidRPr="00E071DB" w14:paraId="1ACC8314" w14:textId="77777777" w:rsidTr="0040196C">
        <w:tc>
          <w:tcPr>
            <w:tcW w:w="4463" w:type="dxa"/>
            <w:tcBorders>
              <w:top w:val="single" w:sz="4" w:space="0" w:color="auto"/>
              <w:left w:val="single" w:sz="4" w:space="0" w:color="auto"/>
              <w:bottom w:val="single" w:sz="4" w:space="0" w:color="auto"/>
              <w:right w:val="single" w:sz="4" w:space="0" w:color="auto"/>
            </w:tcBorders>
          </w:tcPr>
          <w:p w14:paraId="70430E25" w14:textId="77777777" w:rsidR="00265543" w:rsidRPr="00E071DB" w:rsidRDefault="00265543" w:rsidP="0040196C">
            <w:pPr>
              <w:pStyle w:val="Tabletext"/>
            </w:pPr>
            <w:r w:rsidRPr="00E071DB">
              <w:t>Do these plans include:</w:t>
            </w:r>
          </w:p>
        </w:tc>
        <w:tc>
          <w:tcPr>
            <w:tcW w:w="1628" w:type="dxa"/>
            <w:tcBorders>
              <w:top w:val="single" w:sz="4" w:space="0" w:color="auto"/>
              <w:left w:val="single" w:sz="4" w:space="0" w:color="auto"/>
              <w:bottom w:val="single" w:sz="4" w:space="0" w:color="auto"/>
              <w:right w:val="single" w:sz="4" w:space="0" w:color="auto"/>
            </w:tcBorders>
          </w:tcPr>
          <w:p w14:paraId="57829CFF" w14:textId="77777777" w:rsidR="00265543" w:rsidRPr="00E071DB" w:rsidRDefault="00265543" w:rsidP="0040196C">
            <w:pPr>
              <w:pStyle w:val="Tabletext"/>
            </w:pPr>
          </w:p>
        </w:tc>
        <w:tc>
          <w:tcPr>
            <w:tcW w:w="3912" w:type="dxa"/>
            <w:tcBorders>
              <w:top w:val="single" w:sz="4" w:space="0" w:color="auto"/>
              <w:left w:val="single" w:sz="4" w:space="0" w:color="auto"/>
              <w:bottom w:val="single" w:sz="4" w:space="0" w:color="auto"/>
              <w:right w:val="single" w:sz="4" w:space="0" w:color="auto"/>
            </w:tcBorders>
          </w:tcPr>
          <w:p w14:paraId="48CDD0B5" w14:textId="77777777" w:rsidR="00265543" w:rsidRPr="00E071DB" w:rsidRDefault="00265543" w:rsidP="0040196C">
            <w:pPr>
              <w:pStyle w:val="Tabletext"/>
            </w:pPr>
          </w:p>
        </w:tc>
      </w:tr>
      <w:tr w:rsidR="00265543" w:rsidRPr="00E071DB" w14:paraId="4B039AB0" w14:textId="77777777" w:rsidTr="0040196C">
        <w:tc>
          <w:tcPr>
            <w:tcW w:w="4463" w:type="dxa"/>
            <w:tcBorders>
              <w:top w:val="single" w:sz="4" w:space="0" w:color="auto"/>
              <w:left w:val="single" w:sz="4" w:space="0" w:color="auto"/>
              <w:bottom w:val="single" w:sz="4" w:space="0" w:color="auto"/>
              <w:right w:val="single" w:sz="4" w:space="0" w:color="auto"/>
            </w:tcBorders>
          </w:tcPr>
          <w:p w14:paraId="32CD4925" w14:textId="77777777" w:rsidR="00265543" w:rsidRPr="00E071DB" w:rsidRDefault="00265543" w:rsidP="0095370C">
            <w:pPr>
              <w:pStyle w:val="TableList11"/>
              <w:numPr>
                <w:ilvl w:val="0"/>
                <w:numId w:val="40"/>
              </w:numPr>
            </w:pPr>
            <w:r w:rsidRPr="00E071DB">
              <w:t>a description of the training course?</w:t>
            </w:r>
          </w:p>
        </w:tc>
        <w:tc>
          <w:tcPr>
            <w:tcW w:w="1628" w:type="dxa"/>
            <w:tcBorders>
              <w:top w:val="single" w:sz="4" w:space="0" w:color="auto"/>
              <w:left w:val="single" w:sz="4" w:space="0" w:color="auto"/>
              <w:bottom w:val="single" w:sz="4" w:space="0" w:color="auto"/>
              <w:right w:val="single" w:sz="4" w:space="0" w:color="auto"/>
            </w:tcBorders>
          </w:tcPr>
          <w:p w14:paraId="087BD0B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110369EE" w14:textId="77777777" w:rsidR="00265543" w:rsidRPr="00E071DB" w:rsidRDefault="00265543" w:rsidP="0040196C">
            <w:pPr>
              <w:pStyle w:val="Tabletext"/>
            </w:pPr>
          </w:p>
        </w:tc>
      </w:tr>
      <w:tr w:rsidR="00265543" w:rsidRPr="00E071DB" w14:paraId="530B749B" w14:textId="77777777" w:rsidTr="0040196C">
        <w:tc>
          <w:tcPr>
            <w:tcW w:w="4463" w:type="dxa"/>
            <w:tcBorders>
              <w:top w:val="single" w:sz="4" w:space="0" w:color="auto"/>
              <w:left w:val="single" w:sz="4" w:space="0" w:color="auto"/>
              <w:bottom w:val="single" w:sz="4" w:space="0" w:color="auto"/>
              <w:right w:val="single" w:sz="4" w:space="0" w:color="auto"/>
            </w:tcBorders>
          </w:tcPr>
          <w:p w14:paraId="645239DC" w14:textId="3FE01787" w:rsidR="00265543" w:rsidRPr="00E071DB" w:rsidRDefault="00265543" w:rsidP="0040196C">
            <w:pPr>
              <w:pStyle w:val="TableList11"/>
            </w:pPr>
            <w:r w:rsidRPr="00E071DB">
              <w:t xml:space="preserve">prerequisite </w:t>
            </w:r>
            <w:r w:rsidR="00C70849">
              <w:t>participant</w:t>
            </w:r>
            <w:r w:rsidRPr="00E071DB">
              <w:t xml:space="preserve"> qualifications?</w:t>
            </w:r>
          </w:p>
        </w:tc>
        <w:tc>
          <w:tcPr>
            <w:tcW w:w="1628" w:type="dxa"/>
            <w:tcBorders>
              <w:top w:val="single" w:sz="4" w:space="0" w:color="auto"/>
              <w:left w:val="single" w:sz="4" w:space="0" w:color="auto"/>
              <w:bottom w:val="single" w:sz="4" w:space="0" w:color="auto"/>
              <w:right w:val="single" w:sz="4" w:space="0" w:color="auto"/>
            </w:tcBorders>
          </w:tcPr>
          <w:p w14:paraId="4182AAA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4CD99A90" w14:textId="77777777" w:rsidR="00265543" w:rsidRPr="00E071DB" w:rsidRDefault="00265543" w:rsidP="0040196C">
            <w:pPr>
              <w:pStyle w:val="Tabletext"/>
            </w:pPr>
          </w:p>
        </w:tc>
      </w:tr>
      <w:tr w:rsidR="00265543" w:rsidRPr="00E071DB" w14:paraId="5238EB04" w14:textId="77777777" w:rsidTr="0040196C">
        <w:tc>
          <w:tcPr>
            <w:tcW w:w="4463" w:type="dxa"/>
            <w:tcBorders>
              <w:top w:val="single" w:sz="4" w:space="0" w:color="auto"/>
              <w:left w:val="single" w:sz="4" w:space="0" w:color="auto"/>
              <w:bottom w:val="single" w:sz="4" w:space="0" w:color="auto"/>
              <w:right w:val="single" w:sz="4" w:space="0" w:color="auto"/>
            </w:tcBorders>
          </w:tcPr>
          <w:p w14:paraId="79854688" w14:textId="77777777" w:rsidR="00265543" w:rsidRPr="00E071DB" w:rsidRDefault="00265543" w:rsidP="0040196C">
            <w:pPr>
              <w:pStyle w:val="TableList11"/>
            </w:pPr>
            <w:r w:rsidRPr="00E071DB">
              <w:t>identification of required resources?</w:t>
            </w:r>
          </w:p>
        </w:tc>
        <w:tc>
          <w:tcPr>
            <w:tcW w:w="1628" w:type="dxa"/>
            <w:tcBorders>
              <w:top w:val="single" w:sz="4" w:space="0" w:color="auto"/>
              <w:left w:val="single" w:sz="4" w:space="0" w:color="auto"/>
              <w:bottom w:val="single" w:sz="4" w:space="0" w:color="auto"/>
              <w:right w:val="single" w:sz="4" w:space="0" w:color="auto"/>
            </w:tcBorders>
          </w:tcPr>
          <w:p w14:paraId="08EFC2A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710B1BDD" w14:textId="77777777" w:rsidR="00265543" w:rsidRPr="00E071DB" w:rsidRDefault="00265543" w:rsidP="0040196C">
            <w:pPr>
              <w:pStyle w:val="Tabletext"/>
            </w:pPr>
          </w:p>
        </w:tc>
      </w:tr>
      <w:tr w:rsidR="00265543" w:rsidRPr="00E071DB" w14:paraId="7A5E19B7" w14:textId="77777777" w:rsidTr="0040196C">
        <w:tc>
          <w:tcPr>
            <w:tcW w:w="4463" w:type="dxa"/>
            <w:tcBorders>
              <w:top w:val="single" w:sz="4" w:space="0" w:color="auto"/>
              <w:left w:val="single" w:sz="4" w:space="0" w:color="auto"/>
              <w:bottom w:val="single" w:sz="4" w:space="0" w:color="auto"/>
              <w:right w:val="single" w:sz="4" w:space="0" w:color="auto"/>
            </w:tcBorders>
          </w:tcPr>
          <w:p w14:paraId="6C9CCA7F" w14:textId="77777777" w:rsidR="00265543" w:rsidRPr="00E071DB" w:rsidRDefault="00265543" w:rsidP="0040196C">
            <w:pPr>
              <w:pStyle w:val="TableList11"/>
            </w:pPr>
            <w:r w:rsidRPr="00E071DB">
              <w:t>instructor/examiner qualification requirements?</w:t>
            </w:r>
          </w:p>
        </w:tc>
        <w:tc>
          <w:tcPr>
            <w:tcW w:w="1628" w:type="dxa"/>
            <w:tcBorders>
              <w:top w:val="single" w:sz="4" w:space="0" w:color="auto"/>
              <w:left w:val="single" w:sz="4" w:space="0" w:color="auto"/>
              <w:bottom w:val="single" w:sz="4" w:space="0" w:color="auto"/>
              <w:right w:val="single" w:sz="4" w:space="0" w:color="auto"/>
            </w:tcBorders>
          </w:tcPr>
          <w:p w14:paraId="5611665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74910447" w14:textId="77777777" w:rsidR="00265543" w:rsidRPr="00E071DB" w:rsidRDefault="00265543" w:rsidP="0040196C">
            <w:pPr>
              <w:pStyle w:val="Tabletext"/>
            </w:pPr>
          </w:p>
        </w:tc>
      </w:tr>
      <w:tr w:rsidR="00265543" w:rsidRPr="00E071DB" w14:paraId="577FE2AA" w14:textId="77777777" w:rsidTr="0040196C">
        <w:tc>
          <w:tcPr>
            <w:tcW w:w="4463" w:type="dxa"/>
            <w:tcBorders>
              <w:top w:val="single" w:sz="4" w:space="0" w:color="auto"/>
              <w:left w:val="single" w:sz="4" w:space="0" w:color="auto"/>
              <w:bottom w:val="single" w:sz="4" w:space="0" w:color="auto"/>
              <w:right w:val="single" w:sz="4" w:space="0" w:color="auto"/>
            </w:tcBorders>
          </w:tcPr>
          <w:p w14:paraId="070D807D" w14:textId="1F4BEBF5" w:rsidR="00265543" w:rsidRPr="00E071DB" w:rsidRDefault="00265543" w:rsidP="0040196C">
            <w:pPr>
              <w:pStyle w:val="TableList11"/>
            </w:pPr>
            <w:r w:rsidRPr="00E071DB">
              <w:t xml:space="preserve">instructor to </w:t>
            </w:r>
            <w:r w:rsidR="00C70849">
              <w:t>participant</w:t>
            </w:r>
            <w:r w:rsidRPr="00E071DB">
              <w:t xml:space="preserve"> ratio?</w:t>
            </w:r>
          </w:p>
        </w:tc>
        <w:tc>
          <w:tcPr>
            <w:tcW w:w="1628" w:type="dxa"/>
            <w:tcBorders>
              <w:top w:val="single" w:sz="4" w:space="0" w:color="auto"/>
              <w:left w:val="single" w:sz="4" w:space="0" w:color="auto"/>
              <w:bottom w:val="single" w:sz="4" w:space="0" w:color="auto"/>
              <w:right w:val="single" w:sz="4" w:space="0" w:color="auto"/>
            </w:tcBorders>
          </w:tcPr>
          <w:p w14:paraId="2C06EA64"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205AD3E6" w14:textId="77777777" w:rsidR="00265543" w:rsidRPr="00E071DB" w:rsidRDefault="00265543" w:rsidP="0040196C">
            <w:pPr>
              <w:pStyle w:val="Tabletext"/>
            </w:pPr>
          </w:p>
        </w:tc>
      </w:tr>
      <w:tr w:rsidR="00265543" w:rsidRPr="00E071DB" w14:paraId="41AAC325" w14:textId="77777777" w:rsidTr="0040196C">
        <w:tc>
          <w:tcPr>
            <w:tcW w:w="4463" w:type="dxa"/>
            <w:tcBorders>
              <w:top w:val="single" w:sz="4" w:space="0" w:color="auto"/>
              <w:left w:val="single" w:sz="4" w:space="0" w:color="auto"/>
              <w:bottom w:val="single" w:sz="4" w:space="0" w:color="auto"/>
              <w:right w:val="single" w:sz="4" w:space="0" w:color="auto"/>
            </w:tcBorders>
          </w:tcPr>
          <w:p w14:paraId="602771DE" w14:textId="77777777" w:rsidR="00265543" w:rsidRPr="00E071DB" w:rsidRDefault="00265543" w:rsidP="0040196C">
            <w:pPr>
              <w:pStyle w:val="TableList11"/>
            </w:pPr>
            <w:r w:rsidRPr="00E071DB">
              <w:t>reference to course materials, applicable TMS procedures and documentation?</w:t>
            </w:r>
          </w:p>
        </w:tc>
        <w:tc>
          <w:tcPr>
            <w:tcW w:w="1628" w:type="dxa"/>
            <w:tcBorders>
              <w:top w:val="single" w:sz="4" w:space="0" w:color="auto"/>
              <w:left w:val="single" w:sz="4" w:space="0" w:color="auto"/>
              <w:bottom w:val="single" w:sz="4" w:space="0" w:color="auto"/>
              <w:right w:val="single" w:sz="4" w:space="0" w:color="auto"/>
            </w:tcBorders>
          </w:tcPr>
          <w:p w14:paraId="644830E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408822C5" w14:textId="77777777" w:rsidR="00265543" w:rsidRPr="00E071DB" w:rsidRDefault="00265543" w:rsidP="0040196C">
            <w:pPr>
              <w:pStyle w:val="Tabletext"/>
            </w:pPr>
          </w:p>
        </w:tc>
      </w:tr>
      <w:tr w:rsidR="00265543" w:rsidRPr="00E071DB" w14:paraId="6BFBE292" w14:textId="77777777" w:rsidTr="0040196C">
        <w:tc>
          <w:tcPr>
            <w:tcW w:w="4463" w:type="dxa"/>
            <w:tcBorders>
              <w:top w:val="single" w:sz="4" w:space="0" w:color="auto"/>
              <w:left w:val="single" w:sz="4" w:space="0" w:color="auto"/>
              <w:bottom w:val="single" w:sz="4" w:space="0" w:color="auto"/>
              <w:right w:val="single" w:sz="4" w:space="0" w:color="auto"/>
            </w:tcBorders>
          </w:tcPr>
          <w:p w14:paraId="4F0D4BA4" w14:textId="77777777" w:rsidR="00265543" w:rsidRPr="00E071DB" w:rsidRDefault="00265543" w:rsidP="0040196C">
            <w:pPr>
              <w:pStyle w:val="TableList11"/>
            </w:pPr>
            <w:r w:rsidRPr="00E071DB">
              <w:t>procedures or instructions specific to delivery of the course?</w:t>
            </w:r>
          </w:p>
        </w:tc>
        <w:tc>
          <w:tcPr>
            <w:tcW w:w="1628" w:type="dxa"/>
            <w:tcBorders>
              <w:top w:val="single" w:sz="4" w:space="0" w:color="auto"/>
              <w:left w:val="single" w:sz="4" w:space="0" w:color="auto"/>
              <w:bottom w:val="single" w:sz="4" w:space="0" w:color="auto"/>
              <w:right w:val="single" w:sz="4" w:space="0" w:color="auto"/>
            </w:tcBorders>
          </w:tcPr>
          <w:p w14:paraId="4C1BAD5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5CD4D4FD" w14:textId="77777777" w:rsidR="00265543" w:rsidRPr="00E071DB" w:rsidRDefault="00265543" w:rsidP="0040196C">
            <w:pPr>
              <w:pStyle w:val="Tabletext"/>
            </w:pPr>
          </w:p>
        </w:tc>
      </w:tr>
      <w:tr w:rsidR="00265543" w:rsidRPr="00E071DB" w14:paraId="332DD0B3" w14:textId="77777777" w:rsidTr="0040196C">
        <w:tc>
          <w:tcPr>
            <w:tcW w:w="4463" w:type="dxa"/>
            <w:tcBorders>
              <w:top w:val="single" w:sz="4" w:space="0" w:color="auto"/>
              <w:left w:val="single" w:sz="4" w:space="0" w:color="auto"/>
              <w:bottom w:val="single" w:sz="4" w:space="0" w:color="auto"/>
              <w:right w:val="single" w:sz="4" w:space="0" w:color="auto"/>
            </w:tcBorders>
          </w:tcPr>
          <w:p w14:paraId="392FF420" w14:textId="1ED829AD" w:rsidR="00265543" w:rsidRPr="00E071DB" w:rsidRDefault="00265543" w:rsidP="00EC01AA">
            <w:pPr>
              <w:pStyle w:val="TableList11"/>
            </w:pPr>
            <w:proofErr w:type="gramStart"/>
            <w:r w:rsidRPr="00E071DB">
              <w:t>criteria</w:t>
            </w:r>
            <w:proofErr w:type="gramEnd"/>
            <w:r w:rsidRPr="00E071DB">
              <w:t xml:space="preserve"> for and methods of evaluating </w:t>
            </w:r>
            <w:r w:rsidR="00C70849">
              <w:t>participant</w:t>
            </w:r>
            <w:r w:rsidR="00C70849" w:rsidRPr="00E071DB">
              <w:t>s’</w:t>
            </w:r>
            <w:r w:rsidRPr="00E071DB">
              <w:t xml:space="preserve"> competence, knowledge, understanding and proficiency as documented in IALA Recommendation </w:t>
            </w:r>
            <w:r w:rsidR="00EC01AA">
              <w:t>R0141</w:t>
            </w:r>
            <w:r w:rsidR="00C70849">
              <w:t xml:space="preserve"> and </w:t>
            </w:r>
            <w:del w:id="59" w:author="Seamus Doyle" w:date="2017-07-28T10:03:00Z">
              <w:r w:rsidR="00C70849" w:rsidDel="0013052C">
                <w:delText>E-141/1</w:delText>
              </w:r>
            </w:del>
            <w:ins w:id="60" w:author="Seamus Doyle" w:date="2017-07-28T10:03:00Z">
              <w:r w:rsidR="0013052C">
                <w:t>L1.1</w:t>
              </w:r>
            </w:ins>
            <w:r w:rsidRPr="00E071DB">
              <w:t>?</w:t>
            </w:r>
          </w:p>
        </w:tc>
        <w:tc>
          <w:tcPr>
            <w:tcW w:w="1628" w:type="dxa"/>
            <w:tcBorders>
              <w:top w:val="single" w:sz="4" w:space="0" w:color="auto"/>
              <w:left w:val="single" w:sz="4" w:space="0" w:color="auto"/>
              <w:bottom w:val="single" w:sz="4" w:space="0" w:color="auto"/>
              <w:right w:val="single" w:sz="4" w:space="0" w:color="auto"/>
            </w:tcBorders>
          </w:tcPr>
          <w:p w14:paraId="7FB5377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661E4AF0" w14:textId="77777777" w:rsidR="00265543" w:rsidRPr="00E071DB" w:rsidRDefault="00265543" w:rsidP="0040196C">
            <w:pPr>
              <w:pStyle w:val="Tabletext"/>
            </w:pPr>
          </w:p>
        </w:tc>
      </w:tr>
    </w:tbl>
    <w:p w14:paraId="7FAC3200" w14:textId="77777777" w:rsidR="00265543" w:rsidRPr="00E071DB" w:rsidRDefault="00265543" w:rsidP="00265543">
      <w:pPr>
        <w:pStyle w:val="BodyText"/>
      </w:pPr>
    </w:p>
    <w:p w14:paraId="0C071513"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06C0431C" w14:textId="77777777" w:rsidR="00265543" w:rsidRPr="00E071DB" w:rsidRDefault="00265543" w:rsidP="00265543">
      <w:pPr>
        <w:pStyle w:val="AnnexAHead1"/>
      </w:pPr>
      <w:r w:rsidRPr="00E071DB">
        <w:lastRenderedPageBreak/>
        <w:t>Training support procedures</w:t>
      </w:r>
    </w:p>
    <w:p w14:paraId="18DB4E69"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3B5EFEAD" w14:textId="77777777" w:rsidTr="0040196C">
        <w:tc>
          <w:tcPr>
            <w:tcW w:w="4508" w:type="dxa"/>
            <w:shd w:val="clear" w:color="auto" w:fill="auto"/>
          </w:tcPr>
          <w:p w14:paraId="305BBF54" w14:textId="77777777" w:rsidR="00265543" w:rsidRPr="00E071DB" w:rsidRDefault="00265543" w:rsidP="0040196C">
            <w:pPr>
              <w:pStyle w:val="Tableheading"/>
              <w:rPr>
                <w:lang w:val="en-GB"/>
              </w:rPr>
            </w:pPr>
            <w:r w:rsidRPr="00E071DB">
              <w:rPr>
                <w:lang w:val="en-GB"/>
              </w:rPr>
              <w:t>Training support procedures</w:t>
            </w:r>
          </w:p>
        </w:tc>
        <w:tc>
          <w:tcPr>
            <w:tcW w:w="1588" w:type="dxa"/>
            <w:shd w:val="clear" w:color="auto" w:fill="auto"/>
          </w:tcPr>
          <w:p w14:paraId="4AC7C14C"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6C4F5AE5" w14:textId="77777777" w:rsidR="00265543" w:rsidRPr="00E071DB" w:rsidRDefault="00265543" w:rsidP="0040196C">
            <w:pPr>
              <w:pStyle w:val="Tableheading"/>
              <w:rPr>
                <w:lang w:val="en-GB"/>
              </w:rPr>
            </w:pPr>
            <w:r w:rsidRPr="00E071DB">
              <w:rPr>
                <w:lang w:val="en-GB"/>
              </w:rPr>
              <w:t>Comments</w:t>
            </w:r>
          </w:p>
        </w:tc>
      </w:tr>
      <w:tr w:rsidR="00265543" w:rsidRPr="00E071DB" w14:paraId="48CEB6FC" w14:textId="77777777" w:rsidTr="0040196C">
        <w:tc>
          <w:tcPr>
            <w:tcW w:w="4508" w:type="dxa"/>
          </w:tcPr>
          <w:p w14:paraId="465CF383" w14:textId="77777777" w:rsidR="00265543" w:rsidRPr="00E071DB" w:rsidRDefault="00265543" w:rsidP="0040196C">
            <w:pPr>
              <w:pStyle w:val="Tabletext"/>
            </w:pPr>
            <w:r w:rsidRPr="00E071DB">
              <w:t>Do documented procedures exist for functions that support the delivery of training?</w:t>
            </w:r>
          </w:p>
        </w:tc>
        <w:tc>
          <w:tcPr>
            <w:tcW w:w="1588" w:type="dxa"/>
          </w:tcPr>
          <w:p w14:paraId="76F6B90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722677CC" w14:textId="77777777" w:rsidR="00265543" w:rsidRPr="00E071DB" w:rsidRDefault="00265543" w:rsidP="0040196C">
            <w:pPr>
              <w:pStyle w:val="Tabletext"/>
            </w:pPr>
          </w:p>
        </w:tc>
      </w:tr>
      <w:tr w:rsidR="00265543" w:rsidRPr="00E071DB" w14:paraId="63D6B940" w14:textId="77777777" w:rsidTr="0040196C">
        <w:tc>
          <w:tcPr>
            <w:tcW w:w="4508" w:type="dxa"/>
            <w:tcBorders>
              <w:bottom w:val="single" w:sz="4" w:space="0" w:color="auto"/>
            </w:tcBorders>
          </w:tcPr>
          <w:p w14:paraId="3D4EAE59" w14:textId="77777777" w:rsidR="00265543" w:rsidRPr="00E071DB" w:rsidRDefault="00265543" w:rsidP="0040196C">
            <w:pPr>
              <w:pStyle w:val="Tabletext"/>
            </w:pPr>
            <w:r w:rsidRPr="00E071DB">
              <w:t>Are these activities identified, planned and conducted under controlled conditions?</w:t>
            </w:r>
          </w:p>
        </w:tc>
        <w:tc>
          <w:tcPr>
            <w:tcW w:w="1588" w:type="dxa"/>
            <w:tcBorders>
              <w:bottom w:val="single" w:sz="4" w:space="0" w:color="auto"/>
            </w:tcBorders>
          </w:tcPr>
          <w:p w14:paraId="0E836D2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bottom w:val="single" w:sz="4" w:space="0" w:color="auto"/>
            </w:tcBorders>
          </w:tcPr>
          <w:p w14:paraId="62FECBA1" w14:textId="77777777" w:rsidR="00265543" w:rsidRPr="00E071DB" w:rsidRDefault="00265543" w:rsidP="0040196C">
            <w:pPr>
              <w:pStyle w:val="Tabletext"/>
            </w:pPr>
          </w:p>
        </w:tc>
      </w:tr>
      <w:tr w:rsidR="00265543" w:rsidRPr="00E071DB" w14:paraId="351190E8" w14:textId="77777777" w:rsidTr="0040196C">
        <w:tc>
          <w:tcPr>
            <w:tcW w:w="4508" w:type="dxa"/>
            <w:tcBorders>
              <w:bottom w:val="dotted" w:sz="4" w:space="0" w:color="808080"/>
            </w:tcBorders>
          </w:tcPr>
          <w:p w14:paraId="3F8DBD51" w14:textId="77777777" w:rsidR="00265543" w:rsidRPr="00E071DB" w:rsidRDefault="00265543" w:rsidP="0040196C">
            <w:pPr>
              <w:pStyle w:val="Tabletext"/>
            </w:pPr>
            <w:r w:rsidRPr="00E071DB">
              <w:t>Do these controlled conditions include:</w:t>
            </w:r>
          </w:p>
        </w:tc>
        <w:tc>
          <w:tcPr>
            <w:tcW w:w="1588" w:type="dxa"/>
            <w:tcBorders>
              <w:bottom w:val="dotted" w:sz="4" w:space="0" w:color="808080"/>
            </w:tcBorders>
          </w:tcPr>
          <w:p w14:paraId="3BA4A9F0" w14:textId="77777777" w:rsidR="00265543" w:rsidRPr="00E071DB" w:rsidRDefault="00265543" w:rsidP="0040196C">
            <w:pPr>
              <w:pStyle w:val="Tabletext"/>
            </w:pPr>
          </w:p>
        </w:tc>
        <w:tc>
          <w:tcPr>
            <w:tcW w:w="3912" w:type="dxa"/>
            <w:tcBorders>
              <w:bottom w:val="dotted" w:sz="4" w:space="0" w:color="808080"/>
            </w:tcBorders>
          </w:tcPr>
          <w:p w14:paraId="37182A0A" w14:textId="77777777" w:rsidR="00265543" w:rsidRPr="00E071DB" w:rsidRDefault="00265543" w:rsidP="0040196C">
            <w:pPr>
              <w:pStyle w:val="Tabletext"/>
            </w:pPr>
          </w:p>
        </w:tc>
      </w:tr>
      <w:tr w:rsidR="00265543" w:rsidRPr="00E071DB" w14:paraId="664B4C74" w14:textId="77777777" w:rsidTr="0040196C">
        <w:tc>
          <w:tcPr>
            <w:tcW w:w="4508" w:type="dxa"/>
            <w:tcBorders>
              <w:top w:val="dotted" w:sz="4" w:space="0" w:color="808080"/>
              <w:bottom w:val="dotted" w:sz="4" w:space="0" w:color="808080"/>
            </w:tcBorders>
          </w:tcPr>
          <w:p w14:paraId="7DF0F4DC" w14:textId="77777777" w:rsidR="00265543" w:rsidRPr="00E071DB" w:rsidRDefault="00265543" w:rsidP="0095370C">
            <w:pPr>
              <w:pStyle w:val="TableList11"/>
              <w:numPr>
                <w:ilvl w:val="0"/>
                <w:numId w:val="41"/>
              </w:numPr>
            </w:pPr>
            <w:r w:rsidRPr="00E071DB">
              <w:t>documented procedures where their absence could adversely affect training?</w:t>
            </w:r>
          </w:p>
        </w:tc>
        <w:tc>
          <w:tcPr>
            <w:tcW w:w="1588" w:type="dxa"/>
            <w:tcBorders>
              <w:top w:val="dotted" w:sz="4" w:space="0" w:color="808080"/>
              <w:bottom w:val="dotted" w:sz="4" w:space="0" w:color="808080"/>
            </w:tcBorders>
          </w:tcPr>
          <w:p w14:paraId="1FEEA14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20AEA060" w14:textId="77777777" w:rsidR="00265543" w:rsidRPr="00E071DB" w:rsidRDefault="00265543" w:rsidP="0040196C">
            <w:pPr>
              <w:pStyle w:val="Tabletext"/>
            </w:pPr>
          </w:p>
        </w:tc>
      </w:tr>
      <w:tr w:rsidR="00265543" w:rsidRPr="00E071DB" w14:paraId="72321206" w14:textId="77777777" w:rsidTr="0040196C">
        <w:tc>
          <w:tcPr>
            <w:tcW w:w="4508" w:type="dxa"/>
            <w:tcBorders>
              <w:top w:val="dotted" w:sz="4" w:space="0" w:color="808080"/>
              <w:bottom w:val="dotted" w:sz="4" w:space="0" w:color="808080"/>
            </w:tcBorders>
          </w:tcPr>
          <w:p w14:paraId="71C0E637" w14:textId="77777777" w:rsidR="00265543" w:rsidRPr="00E071DB" w:rsidRDefault="00265543" w:rsidP="0040196C">
            <w:pPr>
              <w:pStyle w:val="TableList11"/>
            </w:pPr>
            <w:r w:rsidRPr="00E071DB">
              <w:t>use and availability of suitable equipment and facilities?</w:t>
            </w:r>
          </w:p>
        </w:tc>
        <w:tc>
          <w:tcPr>
            <w:tcW w:w="1588" w:type="dxa"/>
            <w:tcBorders>
              <w:top w:val="dotted" w:sz="4" w:space="0" w:color="808080"/>
              <w:bottom w:val="dotted" w:sz="4" w:space="0" w:color="808080"/>
            </w:tcBorders>
          </w:tcPr>
          <w:p w14:paraId="104CB14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693A072C" w14:textId="77777777" w:rsidR="00265543" w:rsidRPr="00E071DB" w:rsidRDefault="00265543" w:rsidP="0040196C">
            <w:pPr>
              <w:pStyle w:val="Tabletext"/>
            </w:pPr>
          </w:p>
        </w:tc>
      </w:tr>
      <w:tr w:rsidR="00265543" w:rsidRPr="00E071DB" w14:paraId="05D11B48" w14:textId="77777777" w:rsidTr="0040196C">
        <w:tc>
          <w:tcPr>
            <w:tcW w:w="4508" w:type="dxa"/>
            <w:tcBorders>
              <w:top w:val="dotted" w:sz="4" w:space="0" w:color="808080"/>
              <w:bottom w:val="dotted" w:sz="4" w:space="0" w:color="808080"/>
            </w:tcBorders>
          </w:tcPr>
          <w:p w14:paraId="05EA77BB" w14:textId="77777777" w:rsidR="00265543" w:rsidRPr="00E071DB" w:rsidRDefault="00265543" w:rsidP="0040196C">
            <w:pPr>
              <w:pStyle w:val="TableList11"/>
            </w:pPr>
            <w:r w:rsidRPr="00E071DB">
              <w:t>maintenance of facilities and equipment that have a direct impact upon training?</w:t>
            </w:r>
          </w:p>
        </w:tc>
        <w:tc>
          <w:tcPr>
            <w:tcW w:w="1588" w:type="dxa"/>
            <w:tcBorders>
              <w:top w:val="dotted" w:sz="4" w:space="0" w:color="808080"/>
              <w:bottom w:val="dotted" w:sz="4" w:space="0" w:color="808080"/>
            </w:tcBorders>
          </w:tcPr>
          <w:p w14:paraId="0EFFE4AD"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09F48CFA" w14:textId="77777777" w:rsidR="00265543" w:rsidRPr="00E071DB" w:rsidRDefault="00265543" w:rsidP="0040196C">
            <w:pPr>
              <w:pStyle w:val="Tabletext"/>
            </w:pPr>
          </w:p>
        </w:tc>
      </w:tr>
      <w:tr w:rsidR="00265543" w:rsidRPr="00E071DB" w14:paraId="48EE9610" w14:textId="77777777" w:rsidTr="0040196C">
        <w:tc>
          <w:tcPr>
            <w:tcW w:w="4508" w:type="dxa"/>
            <w:tcBorders>
              <w:top w:val="dotted" w:sz="4" w:space="0" w:color="808080"/>
              <w:bottom w:val="single" w:sz="4" w:space="0" w:color="auto"/>
            </w:tcBorders>
          </w:tcPr>
          <w:p w14:paraId="42103F12" w14:textId="77777777" w:rsidR="00265543" w:rsidRPr="00E071DB" w:rsidRDefault="00265543" w:rsidP="0040196C">
            <w:pPr>
              <w:pStyle w:val="TableList11"/>
            </w:pPr>
            <w:r w:rsidRPr="00E071DB">
              <w:t>observance of documented safety procedures?</w:t>
            </w:r>
          </w:p>
        </w:tc>
        <w:tc>
          <w:tcPr>
            <w:tcW w:w="1588" w:type="dxa"/>
            <w:tcBorders>
              <w:top w:val="dotted" w:sz="4" w:space="0" w:color="808080"/>
              <w:bottom w:val="single" w:sz="4" w:space="0" w:color="auto"/>
            </w:tcBorders>
          </w:tcPr>
          <w:p w14:paraId="04506BE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single" w:sz="4" w:space="0" w:color="auto"/>
            </w:tcBorders>
          </w:tcPr>
          <w:p w14:paraId="1C4973DD" w14:textId="77777777" w:rsidR="00265543" w:rsidRPr="00E071DB" w:rsidRDefault="00265543" w:rsidP="0040196C">
            <w:pPr>
              <w:pStyle w:val="Tabletext"/>
            </w:pPr>
          </w:p>
        </w:tc>
      </w:tr>
    </w:tbl>
    <w:p w14:paraId="03FFC72C" w14:textId="77777777" w:rsidR="00265543" w:rsidRPr="00E071DB" w:rsidRDefault="00265543" w:rsidP="00265543"/>
    <w:p w14:paraId="068890EB" w14:textId="77777777" w:rsidR="00265543" w:rsidRPr="00E071DB" w:rsidRDefault="00265543" w:rsidP="00265543">
      <w:pPr>
        <w:pStyle w:val="AnnexAHead1"/>
      </w:pPr>
      <w:r w:rsidRPr="00E071DB">
        <w:t>Application review</w:t>
      </w:r>
    </w:p>
    <w:p w14:paraId="402C481C"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04F850EA" w14:textId="77777777" w:rsidTr="0040196C">
        <w:tc>
          <w:tcPr>
            <w:tcW w:w="4508" w:type="dxa"/>
            <w:shd w:val="clear" w:color="auto" w:fill="auto"/>
          </w:tcPr>
          <w:p w14:paraId="7DD7319C" w14:textId="77777777" w:rsidR="00265543" w:rsidRPr="00E071DB" w:rsidRDefault="00265543" w:rsidP="0040196C">
            <w:pPr>
              <w:pStyle w:val="Tableheading"/>
              <w:rPr>
                <w:lang w:val="en-GB"/>
              </w:rPr>
            </w:pPr>
            <w:r w:rsidRPr="00E071DB">
              <w:rPr>
                <w:lang w:val="en-GB"/>
              </w:rPr>
              <w:t>Application review</w:t>
            </w:r>
          </w:p>
        </w:tc>
        <w:tc>
          <w:tcPr>
            <w:tcW w:w="1588" w:type="dxa"/>
            <w:shd w:val="clear" w:color="auto" w:fill="auto"/>
          </w:tcPr>
          <w:p w14:paraId="43972CE6"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19A25DE1" w14:textId="77777777" w:rsidR="00265543" w:rsidRPr="00E071DB" w:rsidRDefault="00265543" w:rsidP="0040196C">
            <w:pPr>
              <w:pStyle w:val="Tableheading"/>
              <w:rPr>
                <w:lang w:val="en-GB"/>
              </w:rPr>
            </w:pPr>
            <w:r w:rsidRPr="00E071DB">
              <w:rPr>
                <w:lang w:val="en-GB"/>
              </w:rPr>
              <w:t>Comments</w:t>
            </w:r>
          </w:p>
        </w:tc>
      </w:tr>
      <w:tr w:rsidR="00265543" w:rsidRPr="00E071DB" w14:paraId="40FB4700" w14:textId="77777777" w:rsidTr="0040196C">
        <w:tc>
          <w:tcPr>
            <w:tcW w:w="4508" w:type="dxa"/>
          </w:tcPr>
          <w:p w14:paraId="4544E21F" w14:textId="77777777" w:rsidR="00265543" w:rsidRPr="00E071DB" w:rsidRDefault="00265543" w:rsidP="0040196C">
            <w:pPr>
              <w:pStyle w:val="Tabletext"/>
            </w:pPr>
            <w:r w:rsidRPr="00E071DB">
              <w:t>Do documented procedures exist for reviewing the qualification of applicants?</w:t>
            </w:r>
          </w:p>
        </w:tc>
        <w:tc>
          <w:tcPr>
            <w:tcW w:w="1588" w:type="dxa"/>
          </w:tcPr>
          <w:p w14:paraId="7EA3932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64523655" w14:textId="77777777" w:rsidR="00265543" w:rsidRPr="00E071DB" w:rsidRDefault="00265543" w:rsidP="0040196C">
            <w:pPr>
              <w:pStyle w:val="Tabletext"/>
            </w:pPr>
          </w:p>
        </w:tc>
      </w:tr>
      <w:tr w:rsidR="00265543" w:rsidRPr="00E071DB" w14:paraId="43EDBDF4" w14:textId="77777777" w:rsidTr="0040196C">
        <w:tc>
          <w:tcPr>
            <w:tcW w:w="4508" w:type="dxa"/>
            <w:tcBorders>
              <w:bottom w:val="dotted" w:sz="4" w:space="0" w:color="999999"/>
            </w:tcBorders>
          </w:tcPr>
          <w:p w14:paraId="02DFA8F7" w14:textId="77777777" w:rsidR="00265543" w:rsidRPr="00E071DB" w:rsidRDefault="00265543" w:rsidP="0040196C">
            <w:pPr>
              <w:pStyle w:val="Tabletext"/>
            </w:pPr>
            <w:r w:rsidRPr="00E071DB">
              <w:t>Do these procedures:</w:t>
            </w:r>
          </w:p>
        </w:tc>
        <w:tc>
          <w:tcPr>
            <w:tcW w:w="1588" w:type="dxa"/>
            <w:tcBorders>
              <w:bottom w:val="dotted" w:sz="4" w:space="0" w:color="999999"/>
            </w:tcBorders>
          </w:tcPr>
          <w:p w14:paraId="5961B6AA" w14:textId="77777777" w:rsidR="00265543" w:rsidRPr="00E071DB" w:rsidRDefault="00265543" w:rsidP="0040196C">
            <w:pPr>
              <w:pStyle w:val="Tabletext"/>
            </w:pPr>
          </w:p>
        </w:tc>
        <w:tc>
          <w:tcPr>
            <w:tcW w:w="3912" w:type="dxa"/>
            <w:tcBorders>
              <w:bottom w:val="dotted" w:sz="4" w:space="0" w:color="999999"/>
            </w:tcBorders>
          </w:tcPr>
          <w:p w14:paraId="14A974AD" w14:textId="77777777" w:rsidR="00265543" w:rsidRPr="00E071DB" w:rsidRDefault="00265543" w:rsidP="0040196C">
            <w:pPr>
              <w:pStyle w:val="Tabletext"/>
            </w:pPr>
          </w:p>
        </w:tc>
      </w:tr>
      <w:tr w:rsidR="00265543" w:rsidRPr="00E071DB" w14:paraId="07E77919" w14:textId="77777777" w:rsidTr="0040196C">
        <w:tc>
          <w:tcPr>
            <w:tcW w:w="4508" w:type="dxa"/>
            <w:tcBorders>
              <w:top w:val="dotted" w:sz="4" w:space="0" w:color="999999"/>
              <w:bottom w:val="dotted" w:sz="4" w:space="0" w:color="999999"/>
            </w:tcBorders>
          </w:tcPr>
          <w:p w14:paraId="129D20D2" w14:textId="77777777" w:rsidR="00265543" w:rsidRPr="00E071DB" w:rsidRDefault="00265543" w:rsidP="0095370C">
            <w:pPr>
              <w:pStyle w:val="TableList11"/>
              <w:numPr>
                <w:ilvl w:val="0"/>
                <w:numId w:val="42"/>
              </w:numPr>
            </w:pPr>
            <w:r w:rsidRPr="00E071DB">
              <w:t>identify the qualification sought by the applicant?</w:t>
            </w:r>
          </w:p>
        </w:tc>
        <w:tc>
          <w:tcPr>
            <w:tcW w:w="1588" w:type="dxa"/>
            <w:tcBorders>
              <w:top w:val="dotted" w:sz="4" w:space="0" w:color="999999"/>
              <w:bottom w:val="dotted" w:sz="4" w:space="0" w:color="999999"/>
            </w:tcBorders>
          </w:tcPr>
          <w:p w14:paraId="3100D05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999999"/>
              <w:bottom w:val="dotted" w:sz="4" w:space="0" w:color="999999"/>
            </w:tcBorders>
          </w:tcPr>
          <w:p w14:paraId="074547FD" w14:textId="77777777" w:rsidR="00265543" w:rsidRPr="00E071DB" w:rsidRDefault="00265543" w:rsidP="0040196C">
            <w:pPr>
              <w:pStyle w:val="Tabletext"/>
            </w:pPr>
          </w:p>
        </w:tc>
      </w:tr>
      <w:tr w:rsidR="00265543" w:rsidRPr="00E071DB" w14:paraId="7B3BF7CE" w14:textId="77777777" w:rsidTr="0040196C">
        <w:tc>
          <w:tcPr>
            <w:tcW w:w="4508" w:type="dxa"/>
            <w:tcBorders>
              <w:top w:val="dotted" w:sz="4" w:space="0" w:color="999999"/>
              <w:bottom w:val="dotted" w:sz="4" w:space="0" w:color="999999"/>
            </w:tcBorders>
          </w:tcPr>
          <w:p w14:paraId="561D72CC" w14:textId="77777777" w:rsidR="00265543" w:rsidRPr="00E071DB" w:rsidRDefault="00265543" w:rsidP="0040196C">
            <w:pPr>
              <w:pStyle w:val="TableList11"/>
            </w:pPr>
            <w:r w:rsidRPr="00E071DB">
              <w:t>evaluate applicant’s stated qualification against prerequisite requirements for the pertinent training course?</w:t>
            </w:r>
          </w:p>
        </w:tc>
        <w:tc>
          <w:tcPr>
            <w:tcW w:w="1588" w:type="dxa"/>
            <w:tcBorders>
              <w:top w:val="dotted" w:sz="4" w:space="0" w:color="999999"/>
              <w:bottom w:val="dotted" w:sz="4" w:space="0" w:color="999999"/>
            </w:tcBorders>
          </w:tcPr>
          <w:p w14:paraId="42C9D73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999999"/>
              <w:bottom w:val="dotted" w:sz="4" w:space="0" w:color="999999"/>
            </w:tcBorders>
          </w:tcPr>
          <w:p w14:paraId="54527AC0" w14:textId="77777777" w:rsidR="00265543" w:rsidRPr="00E071DB" w:rsidRDefault="00265543" w:rsidP="0040196C">
            <w:pPr>
              <w:pStyle w:val="Tabletext"/>
            </w:pPr>
          </w:p>
        </w:tc>
      </w:tr>
      <w:tr w:rsidR="00265543" w:rsidRPr="00E071DB" w14:paraId="1544897F" w14:textId="77777777" w:rsidTr="0040196C">
        <w:tc>
          <w:tcPr>
            <w:tcW w:w="4508" w:type="dxa"/>
            <w:tcBorders>
              <w:top w:val="dotted" w:sz="4" w:space="0" w:color="999999"/>
              <w:bottom w:val="dotted" w:sz="4" w:space="0" w:color="999999"/>
            </w:tcBorders>
          </w:tcPr>
          <w:p w14:paraId="469E94CB" w14:textId="77777777" w:rsidR="00265543" w:rsidRPr="00E071DB" w:rsidRDefault="00265543" w:rsidP="0040196C">
            <w:pPr>
              <w:pStyle w:val="TableList11"/>
            </w:pPr>
            <w:r w:rsidRPr="00E071DB">
              <w:t>determine suitability of the training course for providing qualifications sought by the applicant?</w:t>
            </w:r>
          </w:p>
        </w:tc>
        <w:tc>
          <w:tcPr>
            <w:tcW w:w="1588" w:type="dxa"/>
            <w:tcBorders>
              <w:top w:val="dotted" w:sz="4" w:space="0" w:color="999999"/>
              <w:bottom w:val="dotted" w:sz="4" w:space="0" w:color="999999"/>
            </w:tcBorders>
          </w:tcPr>
          <w:p w14:paraId="4CBF0C6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999999"/>
              <w:bottom w:val="dotted" w:sz="4" w:space="0" w:color="999999"/>
            </w:tcBorders>
          </w:tcPr>
          <w:p w14:paraId="584CCC40" w14:textId="77777777" w:rsidR="00265543" w:rsidRPr="00E071DB" w:rsidRDefault="00265543" w:rsidP="0040196C">
            <w:pPr>
              <w:pStyle w:val="Tabletext"/>
            </w:pPr>
          </w:p>
        </w:tc>
      </w:tr>
      <w:tr w:rsidR="00265543" w:rsidRPr="00E071DB" w14:paraId="2A476944" w14:textId="77777777" w:rsidTr="0040196C">
        <w:tc>
          <w:tcPr>
            <w:tcW w:w="4508" w:type="dxa"/>
            <w:tcBorders>
              <w:top w:val="dotted" w:sz="4" w:space="0" w:color="999999"/>
              <w:bottom w:val="dotted" w:sz="4" w:space="0" w:color="999999"/>
            </w:tcBorders>
          </w:tcPr>
          <w:p w14:paraId="015B833D" w14:textId="63303A31" w:rsidR="00265543" w:rsidRPr="00E071DB" w:rsidRDefault="00265543" w:rsidP="0040196C">
            <w:pPr>
              <w:pStyle w:val="TableList11"/>
            </w:pPr>
            <w:r w:rsidRPr="00E071DB">
              <w:t xml:space="preserve">communicate with the applicant regarding suitability of course(s) and curricula offered to fulfil the </w:t>
            </w:r>
            <w:r w:rsidR="00C70849">
              <w:t>participant</w:t>
            </w:r>
            <w:r w:rsidR="00C70849" w:rsidRPr="00E071DB">
              <w:t>s’</w:t>
            </w:r>
            <w:r w:rsidRPr="00E071DB">
              <w:t xml:space="preserve"> qualifications needs?</w:t>
            </w:r>
          </w:p>
        </w:tc>
        <w:tc>
          <w:tcPr>
            <w:tcW w:w="1588" w:type="dxa"/>
            <w:tcBorders>
              <w:top w:val="dotted" w:sz="4" w:space="0" w:color="999999"/>
              <w:bottom w:val="dotted" w:sz="4" w:space="0" w:color="999999"/>
            </w:tcBorders>
          </w:tcPr>
          <w:p w14:paraId="2EC6742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999999"/>
              <w:bottom w:val="dotted" w:sz="4" w:space="0" w:color="999999"/>
            </w:tcBorders>
          </w:tcPr>
          <w:p w14:paraId="0E63EB52" w14:textId="77777777" w:rsidR="00265543" w:rsidRPr="00E071DB" w:rsidRDefault="00265543" w:rsidP="0040196C">
            <w:pPr>
              <w:pStyle w:val="Tabletext"/>
            </w:pPr>
          </w:p>
        </w:tc>
      </w:tr>
      <w:tr w:rsidR="00265543" w:rsidRPr="00E071DB" w14:paraId="6337F4BB" w14:textId="77777777" w:rsidTr="0040196C">
        <w:tc>
          <w:tcPr>
            <w:tcW w:w="4508" w:type="dxa"/>
          </w:tcPr>
          <w:p w14:paraId="109E27F1" w14:textId="77777777" w:rsidR="00265543" w:rsidRPr="00E071DB" w:rsidRDefault="00265543" w:rsidP="0040196C">
            <w:pPr>
              <w:pStyle w:val="Tabletext"/>
            </w:pPr>
            <w:r w:rsidRPr="00E071DB">
              <w:t>Are records of application review maintained</w:t>
            </w:r>
          </w:p>
        </w:tc>
        <w:tc>
          <w:tcPr>
            <w:tcW w:w="1588" w:type="dxa"/>
          </w:tcPr>
          <w:p w14:paraId="1E6EF64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21EB841C" w14:textId="77777777" w:rsidR="00265543" w:rsidRPr="00E071DB" w:rsidRDefault="00265543" w:rsidP="0040196C">
            <w:pPr>
              <w:pStyle w:val="Tabletext"/>
            </w:pPr>
          </w:p>
        </w:tc>
      </w:tr>
    </w:tbl>
    <w:p w14:paraId="74B4A839" w14:textId="77777777" w:rsidR="00265543" w:rsidRPr="00E071DB" w:rsidRDefault="00265543" w:rsidP="00265543"/>
    <w:p w14:paraId="51A685A5"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7C61FD5B" w14:textId="2E1393F5" w:rsidR="00265543" w:rsidRPr="00E071DB" w:rsidRDefault="00265543" w:rsidP="00265543">
      <w:pPr>
        <w:pStyle w:val="AnnexAHead1"/>
      </w:pPr>
      <w:r w:rsidRPr="00E071DB">
        <w:lastRenderedPageBreak/>
        <w:t xml:space="preserve">Verification of </w:t>
      </w:r>
      <w:r w:rsidR="00C70849">
        <w:t>participant</w:t>
      </w:r>
      <w:r w:rsidR="00D55795">
        <w:t>s’</w:t>
      </w:r>
      <w:r w:rsidRPr="00E071DB">
        <w:t xml:space="preserve"> competence</w:t>
      </w:r>
    </w:p>
    <w:p w14:paraId="564173E8"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798DFBE0" w14:textId="77777777" w:rsidTr="0040196C">
        <w:tc>
          <w:tcPr>
            <w:tcW w:w="4508" w:type="dxa"/>
            <w:shd w:val="clear" w:color="auto" w:fill="auto"/>
          </w:tcPr>
          <w:p w14:paraId="28088232" w14:textId="77777777" w:rsidR="00265543" w:rsidRPr="00E071DB" w:rsidRDefault="00265543" w:rsidP="0040196C">
            <w:pPr>
              <w:pStyle w:val="Tableheading"/>
              <w:rPr>
                <w:lang w:val="en-GB"/>
              </w:rPr>
            </w:pPr>
            <w:r w:rsidRPr="00E071DB">
              <w:rPr>
                <w:lang w:val="en-GB"/>
              </w:rPr>
              <w:t>Aptitude/assessment testing</w:t>
            </w:r>
          </w:p>
        </w:tc>
        <w:tc>
          <w:tcPr>
            <w:tcW w:w="1588" w:type="dxa"/>
            <w:shd w:val="clear" w:color="auto" w:fill="auto"/>
          </w:tcPr>
          <w:p w14:paraId="697775C1"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6ED52CB" w14:textId="77777777" w:rsidR="00265543" w:rsidRPr="00E071DB" w:rsidRDefault="00265543" w:rsidP="0040196C">
            <w:pPr>
              <w:pStyle w:val="Tableheading"/>
              <w:rPr>
                <w:lang w:val="en-GB"/>
              </w:rPr>
            </w:pPr>
            <w:r w:rsidRPr="00E071DB">
              <w:rPr>
                <w:lang w:val="en-GB"/>
              </w:rPr>
              <w:t>Comments</w:t>
            </w:r>
          </w:p>
        </w:tc>
      </w:tr>
      <w:tr w:rsidR="00265543" w:rsidRPr="00E071DB" w14:paraId="725D8A27" w14:textId="77777777" w:rsidTr="0040196C">
        <w:tc>
          <w:tcPr>
            <w:tcW w:w="4508" w:type="dxa"/>
          </w:tcPr>
          <w:p w14:paraId="5704C12D" w14:textId="1E62C7C7" w:rsidR="00265543" w:rsidRPr="00E071DB" w:rsidRDefault="00265543" w:rsidP="0040196C">
            <w:pPr>
              <w:pStyle w:val="Tabletext"/>
            </w:pPr>
            <w:r w:rsidRPr="00E071DB">
              <w:t xml:space="preserve">Is a procedure in place to test </w:t>
            </w:r>
            <w:r w:rsidR="00D55795">
              <w:t>potential participants</w:t>
            </w:r>
            <w:r w:rsidRPr="00E071DB">
              <w:t xml:space="preserve"> suitability for </w:t>
            </w:r>
            <w:r w:rsidR="00D55795">
              <w:t>AtoN</w:t>
            </w:r>
            <w:r w:rsidRPr="00E071DB">
              <w:t xml:space="preserve"> training?</w:t>
            </w:r>
          </w:p>
        </w:tc>
        <w:tc>
          <w:tcPr>
            <w:tcW w:w="1588" w:type="dxa"/>
          </w:tcPr>
          <w:p w14:paraId="6C73BE7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2F5F3413" w14:textId="77777777" w:rsidR="00265543" w:rsidRPr="00E071DB" w:rsidRDefault="00265543" w:rsidP="0040196C">
            <w:pPr>
              <w:pStyle w:val="Tabletext"/>
            </w:pPr>
          </w:p>
        </w:tc>
      </w:tr>
      <w:tr w:rsidR="00265543" w:rsidRPr="00E071DB" w14:paraId="30224F9B" w14:textId="77777777" w:rsidTr="0040196C">
        <w:tc>
          <w:tcPr>
            <w:tcW w:w="4508" w:type="dxa"/>
            <w:shd w:val="clear" w:color="auto" w:fill="auto"/>
          </w:tcPr>
          <w:p w14:paraId="0989DE6D" w14:textId="77777777" w:rsidR="00265543" w:rsidRPr="00E071DB" w:rsidRDefault="00265543" w:rsidP="0040196C">
            <w:pPr>
              <w:pStyle w:val="Tableheading"/>
              <w:rPr>
                <w:lang w:val="en-GB"/>
              </w:rPr>
            </w:pPr>
            <w:r w:rsidRPr="00E071DB">
              <w:rPr>
                <w:lang w:val="en-GB"/>
              </w:rPr>
              <w:t>Acceptance verification</w:t>
            </w:r>
          </w:p>
        </w:tc>
        <w:tc>
          <w:tcPr>
            <w:tcW w:w="1588" w:type="dxa"/>
            <w:shd w:val="clear" w:color="auto" w:fill="auto"/>
          </w:tcPr>
          <w:p w14:paraId="0926B093"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C50BAFD" w14:textId="77777777" w:rsidR="00265543" w:rsidRPr="00E071DB" w:rsidRDefault="00265543" w:rsidP="0040196C">
            <w:pPr>
              <w:pStyle w:val="Tableheading"/>
              <w:rPr>
                <w:lang w:val="en-GB"/>
              </w:rPr>
            </w:pPr>
            <w:r w:rsidRPr="00E071DB">
              <w:rPr>
                <w:lang w:val="en-GB"/>
              </w:rPr>
              <w:t>Comments</w:t>
            </w:r>
          </w:p>
        </w:tc>
      </w:tr>
      <w:tr w:rsidR="00265543" w:rsidRPr="00E071DB" w14:paraId="35579431" w14:textId="77777777" w:rsidTr="0040196C">
        <w:tc>
          <w:tcPr>
            <w:tcW w:w="4508" w:type="dxa"/>
          </w:tcPr>
          <w:p w14:paraId="2F54C307" w14:textId="15066D46" w:rsidR="00265543" w:rsidRPr="00E071DB" w:rsidRDefault="00265543" w:rsidP="0040196C">
            <w:pPr>
              <w:pStyle w:val="Tabletext"/>
            </w:pPr>
            <w:r w:rsidRPr="00E071DB">
              <w:t xml:space="preserve">Is there a procedure in place to ensure </w:t>
            </w:r>
            <w:r w:rsidR="00D55795">
              <w:t xml:space="preserve">potential </w:t>
            </w:r>
            <w:r w:rsidR="00C70849">
              <w:t>participant</w:t>
            </w:r>
            <w:r w:rsidR="00D55795">
              <w:t>s</w:t>
            </w:r>
            <w:r w:rsidRPr="00E071DB">
              <w:t xml:space="preserve"> fulfil prerequisite requirements detailed in the applicable training plan?</w:t>
            </w:r>
          </w:p>
        </w:tc>
        <w:tc>
          <w:tcPr>
            <w:tcW w:w="1588" w:type="dxa"/>
          </w:tcPr>
          <w:p w14:paraId="61CAB59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38A537B9" w14:textId="77777777" w:rsidR="00265543" w:rsidRPr="00E071DB" w:rsidRDefault="00265543" w:rsidP="0040196C">
            <w:pPr>
              <w:pStyle w:val="Tabletext"/>
            </w:pPr>
          </w:p>
        </w:tc>
      </w:tr>
      <w:tr w:rsidR="00265543" w:rsidRPr="00E071DB" w14:paraId="6DFDF69F" w14:textId="77777777" w:rsidTr="0040196C">
        <w:tc>
          <w:tcPr>
            <w:tcW w:w="4508" w:type="dxa"/>
          </w:tcPr>
          <w:p w14:paraId="7BDCE96C" w14:textId="4B4BCD55" w:rsidR="00265543" w:rsidRPr="00E071DB" w:rsidRDefault="00265543" w:rsidP="0040196C">
            <w:pPr>
              <w:pStyle w:val="Tabletext"/>
            </w:pPr>
            <w:r w:rsidRPr="00E071DB">
              <w:t xml:space="preserve">Is the identity of </w:t>
            </w:r>
            <w:r w:rsidR="00D55795">
              <w:t>potential participants</w:t>
            </w:r>
            <w:r w:rsidR="00D55795" w:rsidRPr="00E071DB">
              <w:t xml:space="preserve"> </w:t>
            </w:r>
            <w:r w:rsidRPr="00E071DB">
              <w:t>confirmed and suitable evidence of prerequisite qualifications sought prior to commencement of training?</w:t>
            </w:r>
          </w:p>
        </w:tc>
        <w:tc>
          <w:tcPr>
            <w:tcW w:w="1588" w:type="dxa"/>
          </w:tcPr>
          <w:p w14:paraId="64F3DB54"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7A321288" w14:textId="77777777" w:rsidR="00265543" w:rsidRPr="00E071DB" w:rsidRDefault="00265543" w:rsidP="0040196C">
            <w:pPr>
              <w:pStyle w:val="Tabletext"/>
            </w:pPr>
          </w:p>
        </w:tc>
      </w:tr>
      <w:tr w:rsidR="00265543" w:rsidRPr="00E071DB" w14:paraId="3B282299" w14:textId="77777777" w:rsidTr="0040196C">
        <w:tc>
          <w:tcPr>
            <w:tcW w:w="4508" w:type="dxa"/>
            <w:shd w:val="clear" w:color="auto" w:fill="auto"/>
          </w:tcPr>
          <w:p w14:paraId="42EB1E7C" w14:textId="77777777" w:rsidR="00265543" w:rsidRPr="00E071DB" w:rsidRDefault="00265543" w:rsidP="0040196C">
            <w:pPr>
              <w:pStyle w:val="Tableheading"/>
              <w:rPr>
                <w:lang w:val="en-GB"/>
              </w:rPr>
            </w:pPr>
            <w:r w:rsidRPr="00E071DB">
              <w:rPr>
                <w:lang w:val="en-GB"/>
              </w:rPr>
              <w:t>Examinations and competence</w:t>
            </w:r>
          </w:p>
        </w:tc>
        <w:tc>
          <w:tcPr>
            <w:tcW w:w="1588" w:type="dxa"/>
            <w:shd w:val="clear" w:color="auto" w:fill="auto"/>
          </w:tcPr>
          <w:p w14:paraId="50FD441A"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1F2A771C" w14:textId="77777777" w:rsidR="00265543" w:rsidRPr="00E071DB" w:rsidRDefault="00265543" w:rsidP="0040196C">
            <w:pPr>
              <w:pStyle w:val="Tableheading"/>
              <w:rPr>
                <w:lang w:val="en-GB"/>
              </w:rPr>
            </w:pPr>
            <w:r w:rsidRPr="00E071DB">
              <w:rPr>
                <w:lang w:val="en-GB"/>
              </w:rPr>
              <w:t>Comments</w:t>
            </w:r>
          </w:p>
        </w:tc>
      </w:tr>
      <w:tr w:rsidR="00265543" w:rsidRPr="00E071DB" w14:paraId="354F9FD1" w14:textId="77777777" w:rsidTr="0040196C">
        <w:tc>
          <w:tcPr>
            <w:tcW w:w="4508" w:type="dxa"/>
          </w:tcPr>
          <w:p w14:paraId="0DC40E9E" w14:textId="3B071C70" w:rsidR="00265543" w:rsidRPr="00E071DB" w:rsidRDefault="00265543" w:rsidP="0040196C">
            <w:pPr>
              <w:pStyle w:val="Tabletext"/>
            </w:pPr>
            <w:r w:rsidRPr="00E071DB">
              <w:t xml:space="preserve">Is there a process of ensuring that </w:t>
            </w:r>
            <w:r w:rsidR="00D55795">
              <w:t>potential participants</w:t>
            </w:r>
            <w:r w:rsidR="00D55795" w:rsidRPr="00E071DB">
              <w:t xml:space="preserve"> </w:t>
            </w:r>
            <w:r w:rsidRPr="00E071DB">
              <w:t>adequately demonstrate all applicable knowledge and competence requirements prior to being considered as having successfully completed the training course?</w:t>
            </w:r>
          </w:p>
        </w:tc>
        <w:tc>
          <w:tcPr>
            <w:tcW w:w="1588" w:type="dxa"/>
          </w:tcPr>
          <w:p w14:paraId="35717E5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5E09B41D" w14:textId="77777777" w:rsidR="00265543" w:rsidRPr="00E071DB" w:rsidRDefault="00265543" w:rsidP="0040196C">
            <w:pPr>
              <w:pStyle w:val="Tabletext"/>
            </w:pPr>
          </w:p>
        </w:tc>
      </w:tr>
      <w:tr w:rsidR="00265543" w:rsidRPr="00E071DB" w14:paraId="6AF8B390" w14:textId="77777777" w:rsidTr="0040196C">
        <w:tc>
          <w:tcPr>
            <w:tcW w:w="4508" w:type="dxa"/>
          </w:tcPr>
          <w:p w14:paraId="4AB2E240" w14:textId="77777777" w:rsidR="00265543" w:rsidRPr="00E071DB" w:rsidRDefault="00265543" w:rsidP="0040196C">
            <w:pPr>
              <w:pStyle w:val="Tabletext"/>
            </w:pPr>
            <w:r w:rsidRPr="00E071DB">
              <w:t>Do documented procedures exist for the development and administration of examinations and tests of competence?</w:t>
            </w:r>
          </w:p>
        </w:tc>
        <w:tc>
          <w:tcPr>
            <w:tcW w:w="1588" w:type="dxa"/>
          </w:tcPr>
          <w:p w14:paraId="4B9E9C7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1EE5A507" w14:textId="77777777" w:rsidR="00265543" w:rsidRPr="00E071DB" w:rsidRDefault="00265543" w:rsidP="0040196C">
            <w:pPr>
              <w:pStyle w:val="Tabletext"/>
            </w:pPr>
          </w:p>
        </w:tc>
      </w:tr>
      <w:tr w:rsidR="00265543" w:rsidRPr="00E071DB" w14:paraId="01127154" w14:textId="77777777" w:rsidTr="0040196C">
        <w:tc>
          <w:tcPr>
            <w:tcW w:w="4508" w:type="dxa"/>
          </w:tcPr>
          <w:p w14:paraId="620D9A17" w14:textId="40140B50" w:rsidR="00265543" w:rsidRPr="00E071DB" w:rsidRDefault="00265543" w:rsidP="0040196C">
            <w:pPr>
              <w:pStyle w:val="Tabletext"/>
            </w:pPr>
            <w:r w:rsidRPr="00E071DB">
              <w:t xml:space="preserve">Is the responsibility and authority for evaluation of </w:t>
            </w:r>
            <w:r w:rsidR="00C70849">
              <w:t>participant</w:t>
            </w:r>
            <w:r w:rsidR="00D55795">
              <w:t>s’</w:t>
            </w:r>
            <w:r w:rsidRPr="00E071DB">
              <w:t xml:space="preserve"> knowledge or competence defined?</w:t>
            </w:r>
          </w:p>
        </w:tc>
        <w:tc>
          <w:tcPr>
            <w:tcW w:w="1588" w:type="dxa"/>
          </w:tcPr>
          <w:p w14:paraId="3EDD4B1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4A963F97" w14:textId="77777777" w:rsidR="00265543" w:rsidRPr="00E071DB" w:rsidRDefault="00265543" w:rsidP="0040196C">
            <w:pPr>
              <w:pStyle w:val="Tabletext"/>
            </w:pPr>
          </w:p>
        </w:tc>
      </w:tr>
      <w:tr w:rsidR="00265543" w:rsidRPr="00E071DB" w14:paraId="6D99A1FB" w14:textId="77777777" w:rsidTr="0040196C">
        <w:tc>
          <w:tcPr>
            <w:tcW w:w="4508" w:type="dxa"/>
            <w:shd w:val="clear" w:color="auto" w:fill="auto"/>
          </w:tcPr>
          <w:p w14:paraId="3B926574" w14:textId="77777777" w:rsidR="00265543" w:rsidRPr="00E071DB" w:rsidRDefault="00265543" w:rsidP="0040196C">
            <w:pPr>
              <w:pStyle w:val="Tableheading"/>
              <w:rPr>
                <w:lang w:val="en-GB"/>
              </w:rPr>
            </w:pPr>
            <w:r w:rsidRPr="00E071DB">
              <w:rPr>
                <w:lang w:val="en-GB"/>
              </w:rPr>
              <w:t>Satisfactory completion</w:t>
            </w:r>
          </w:p>
        </w:tc>
        <w:tc>
          <w:tcPr>
            <w:tcW w:w="1588" w:type="dxa"/>
            <w:shd w:val="clear" w:color="auto" w:fill="auto"/>
          </w:tcPr>
          <w:p w14:paraId="7A4AE6FC"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68C40AB" w14:textId="77777777" w:rsidR="00265543" w:rsidRPr="00E071DB" w:rsidRDefault="00265543" w:rsidP="0040196C">
            <w:pPr>
              <w:pStyle w:val="Tableheading"/>
              <w:rPr>
                <w:lang w:val="en-GB"/>
              </w:rPr>
            </w:pPr>
            <w:r w:rsidRPr="00E071DB">
              <w:rPr>
                <w:lang w:val="en-GB"/>
              </w:rPr>
              <w:t>Comments</w:t>
            </w:r>
          </w:p>
        </w:tc>
      </w:tr>
      <w:tr w:rsidR="00265543" w:rsidRPr="00E071DB" w14:paraId="51E6B83C" w14:textId="77777777" w:rsidTr="0040196C">
        <w:tc>
          <w:tcPr>
            <w:tcW w:w="4508" w:type="dxa"/>
          </w:tcPr>
          <w:p w14:paraId="39E80D6D" w14:textId="51ED0BF2" w:rsidR="00265543" w:rsidRPr="00E071DB" w:rsidRDefault="00265543" w:rsidP="0040196C">
            <w:pPr>
              <w:pStyle w:val="Tabletext"/>
            </w:pPr>
            <w:r w:rsidRPr="00E071DB">
              <w:t xml:space="preserve">Are records of examinations of </w:t>
            </w:r>
            <w:r w:rsidR="00C70849">
              <w:t>participant</w:t>
            </w:r>
            <w:r w:rsidR="00D55795">
              <w:t xml:space="preserve">s’ </w:t>
            </w:r>
            <w:r w:rsidRPr="00E071DB">
              <w:t xml:space="preserve">knowledge and competence maintained in accordance the requirements of the </w:t>
            </w:r>
            <w:r w:rsidR="00D55795">
              <w:t>CA</w:t>
            </w:r>
            <w:r w:rsidRPr="00E071DB">
              <w:t>?</w:t>
            </w:r>
          </w:p>
        </w:tc>
        <w:tc>
          <w:tcPr>
            <w:tcW w:w="1588" w:type="dxa"/>
          </w:tcPr>
          <w:p w14:paraId="1657D02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41D98C43" w14:textId="77777777" w:rsidR="00265543" w:rsidRPr="00E071DB" w:rsidRDefault="00265543" w:rsidP="0040196C">
            <w:pPr>
              <w:pStyle w:val="Tabletext"/>
            </w:pPr>
          </w:p>
        </w:tc>
      </w:tr>
      <w:tr w:rsidR="00265543" w:rsidRPr="00E071DB" w14:paraId="03308925" w14:textId="77777777" w:rsidTr="0040196C">
        <w:tc>
          <w:tcPr>
            <w:tcW w:w="4508" w:type="dxa"/>
            <w:shd w:val="clear" w:color="auto" w:fill="auto"/>
          </w:tcPr>
          <w:p w14:paraId="1B36C418" w14:textId="0302A7FD" w:rsidR="00265543" w:rsidRPr="00E071DB" w:rsidRDefault="00C70849" w:rsidP="0040196C">
            <w:pPr>
              <w:pStyle w:val="Tableheading"/>
              <w:rPr>
                <w:lang w:val="en-GB"/>
              </w:rPr>
            </w:pPr>
            <w:r>
              <w:rPr>
                <w:lang w:val="en-GB"/>
              </w:rPr>
              <w:t>Participant</w:t>
            </w:r>
            <w:r w:rsidR="00265543" w:rsidRPr="00E071DB">
              <w:rPr>
                <w:lang w:val="en-GB"/>
              </w:rPr>
              <w:t xml:space="preserve"> progress</w:t>
            </w:r>
          </w:p>
        </w:tc>
        <w:tc>
          <w:tcPr>
            <w:tcW w:w="1588" w:type="dxa"/>
            <w:shd w:val="clear" w:color="auto" w:fill="auto"/>
          </w:tcPr>
          <w:p w14:paraId="1F0D8E95"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6623B701" w14:textId="77777777" w:rsidR="00265543" w:rsidRPr="00E071DB" w:rsidRDefault="00265543" w:rsidP="0040196C">
            <w:pPr>
              <w:pStyle w:val="Tableheading"/>
              <w:rPr>
                <w:lang w:val="en-GB"/>
              </w:rPr>
            </w:pPr>
            <w:r w:rsidRPr="00E071DB">
              <w:rPr>
                <w:lang w:val="en-GB"/>
              </w:rPr>
              <w:t>Comments</w:t>
            </w:r>
          </w:p>
        </w:tc>
      </w:tr>
      <w:tr w:rsidR="00265543" w:rsidRPr="00E071DB" w14:paraId="7149C314" w14:textId="77777777" w:rsidTr="0040196C">
        <w:tc>
          <w:tcPr>
            <w:tcW w:w="4508" w:type="dxa"/>
          </w:tcPr>
          <w:p w14:paraId="7809F381" w14:textId="57B89B41" w:rsidR="00265543" w:rsidRPr="00E071DB" w:rsidRDefault="00265543" w:rsidP="0040196C">
            <w:pPr>
              <w:pStyle w:val="Tabletext"/>
            </w:pPr>
            <w:r w:rsidRPr="00E071DB">
              <w:t xml:space="preserve">Does a documented procedure exist for identifying and recording </w:t>
            </w:r>
            <w:r w:rsidR="00C70849">
              <w:t>participant</w:t>
            </w:r>
            <w:r w:rsidR="00D55795">
              <w:t>s’</w:t>
            </w:r>
            <w:r w:rsidRPr="00E071DB">
              <w:t xml:space="preserve"> progress from application through completion of training?</w:t>
            </w:r>
          </w:p>
        </w:tc>
        <w:tc>
          <w:tcPr>
            <w:tcW w:w="1588" w:type="dxa"/>
          </w:tcPr>
          <w:p w14:paraId="30CF9C5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27AEA056" w14:textId="77777777" w:rsidR="00265543" w:rsidRPr="00E071DB" w:rsidRDefault="00265543" w:rsidP="0040196C">
            <w:pPr>
              <w:pStyle w:val="Tabletext"/>
            </w:pPr>
          </w:p>
        </w:tc>
      </w:tr>
    </w:tbl>
    <w:p w14:paraId="35CDCD2E" w14:textId="77777777" w:rsidR="00265543" w:rsidRPr="00E071DB" w:rsidRDefault="00265543" w:rsidP="00265543"/>
    <w:p w14:paraId="33451B61" w14:textId="77777777" w:rsidR="00265543" w:rsidRPr="00E071DB" w:rsidRDefault="00265543" w:rsidP="00265543">
      <w:pPr>
        <w:pStyle w:val="AnnexAHead1"/>
      </w:pPr>
      <w:r w:rsidRPr="00E071DB">
        <w:t>Certification and endorsement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0916F105" w14:textId="77777777" w:rsidTr="0040196C">
        <w:tc>
          <w:tcPr>
            <w:tcW w:w="4508" w:type="dxa"/>
            <w:shd w:val="clear" w:color="auto" w:fill="auto"/>
          </w:tcPr>
          <w:p w14:paraId="7D381E85" w14:textId="77777777" w:rsidR="00265543" w:rsidRPr="00E071DB" w:rsidRDefault="00265543" w:rsidP="0040196C">
            <w:pPr>
              <w:pStyle w:val="Tableheading"/>
              <w:rPr>
                <w:lang w:val="en-GB"/>
              </w:rPr>
            </w:pPr>
            <w:r w:rsidRPr="00E071DB">
              <w:rPr>
                <w:lang w:val="en-GB"/>
              </w:rPr>
              <w:t>Certification and endorsement</w:t>
            </w:r>
          </w:p>
        </w:tc>
        <w:tc>
          <w:tcPr>
            <w:tcW w:w="1588" w:type="dxa"/>
            <w:shd w:val="clear" w:color="auto" w:fill="auto"/>
          </w:tcPr>
          <w:p w14:paraId="6CF7BCB0"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770EAD30" w14:textId="77777777" w:rsidR="00265543" w:rsidRPr="00E071DB" w:rsidRDefault="00265543" w:rsidP="0040196C">
            <w:pPr>
              <w:pStyle w:val="Tableheading"/>
              <w:rPr>
                <w:lang w:val="en-GB"/>
              </w:rPr>
            </w:pPr>
            <w:r w:rsidRPr="00E071DB">
              <w:rPr>
                <w:lang w:val="en-GB"/>
              </w:rPr>
              <w:t>Comments</w:t>
            </w:r>
          </w:p>
        </w:tc>
      </w:tr>
      <w:tr w:rsidR="00265543" w:rsidRPr="00E071DB" w14:paraId="00589299" w14:textId="77777777" w:rsidTr="0040196C">
        <w:tc>
          <w:tcPr>
            <w:tcW w:w="4508" w:type="dxa"/>
          </w:tcPr>
          <w:p w14:paraId="5028F38E" w14:textId="4DA3D080" w:rsidR="00265543" w:rsidRPr="00E071DB" w:rsidRDefault="00265543" w:rsidP="0040196C">
            <w:pPr>
              <w:pStyle w:val="Tabletext"/>
            </w:pPr>
            <w:r w:rsidRPr="00E071DB">
              <w:t xml:space="preserve">Do documented procedures exist for informing the </w:t>
            </w:r>
            <w:r w:rsidR="00D55795">
              <w:t>CA(s)</w:t>
            </w:r>
            <w:r w:rsidRPr="00E071DB">
              <w:t xml:space="preserve"> of a </w:t>
            </w:r>
            <w:r w:rsidR="00C70849">
              <w:t>participant</w:t>
            </w:r>
            <w:r w:rsidRPr="00E071DB">
              <w:t>’s successful completion of training, if required?</w:t>
            </w:r>
          </w:p>
        </w:tc>
        <w:tc>
          <w:tcPr>
            <w:tcW w:w="1588" w:type="dxa"/>
          </w:tcPr>
          <w:p w14:paraId="4E1464E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7F6FD558" w14:textId="77777777" w:rsidR="00265543" w:rsidRPr="00E071DB" w:rsidRDefault="00265543" w:rsidP="0040196C">
            <w:pPr>
              <w:pStyle w:val="Tabletext"/>
            </w:pPr>
          </w:p>
        </w:tc>
      </w:tr>
      <w:tr w:rsidR="00265543" w:rsidRPr="00E071DB" w14:paraId="6D3C0B34" w14:textId="77777777" w:rsidTr="0040196C">
        <w:tc>
          <w:tcPr>
            <w:tcW w:w="4508" w:type="dxa"/>
          </w:tcPr>
          <w:p w14:paraId="60FCB459" w14:textId="38987F59" w:rsidR="00265543" w:rsidRPr="00E071DB" w:rsidRDefault="00265543" w:rsidP="0040196C">
            <w:pPr>
              <w:pStyle w:val="Tabletext"/>
            </w:pPr>
            <w:r w:rsidRPr="00E071DB">
              <w:t xml:space="preserve">Does a documented procedure exist for issuing </w:t>
            </w:r>
            <w:r w:rsidR="00D55795">
              <w:t>AtoN</w:t>
            </w:r>
            <w:r w:rsidRPr="00E071DB">
              <w:t xml:space="preserve"> course certificates?</w:t>
            </w:r>
          </w:p>
        </w:tc>
        <w:tc>
          <w:tcPr>
            <w:tcW w:w="1588" w:type="dxa"/>
          </w:tcPr>
          <w:p w14:paraId="599FA01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5BCD477A" w14:textId="77777777" w:rsidR="00265543" w:rsidRPr="00E071DB" w:rsidRDefault="00265543" w:rsidP="0040196C">
            <w:pPr>
              <w:pStyle w:val="Tabletext"/>
            </w:pPr>
          </w:p>
        </w:tc>
      </w:tr>
    </w:tbl>
    <w:p w14:paraId="3386BBB5" w14:textId="77777777" w:rsidR="00265543" w:rsidRPr="00E071DB" w:rsidRDefault="00265543" w:rsidP="00265543"/>
    <w:p w14:paraId="52DBE54C"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58F86694" w14:textId="75848971" w:rsidR="00265543" w:rsidRPr="00E071DB" w:rsidRDefault="00265543" w:rsidP="00265543">
      <w:pPr>
        <w:pStyle w:val="AnnexAHead1"/>
      </w:pPr>
      <w:r w:rsidRPr="00E071DB">
        <w:lastRenderedPageBreak/>
        <w:t xml:space="preserve">Control of </w:t>
      </w:r>
      <w:r w:rsidR="00C70849">
        <w:t>participant</w:t>
      </w:r>
      <w:r w:rsidRPr="00E071DB">
        <w:t xml:space="preserve"> learning deficiencies</w:t>
      </w:r>
    </w:p>
    <w:p w14:paraId="4C843107"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3FAF384B" w14:textId="77777777" w:rsidTr="0040196C">
        <w:tc>
          <w:tcPr>
            <w:tcW w:w="4508" w:type="dxa"/>
            <w:shd w:val="clear" w:color="auto" w:fill="auto"/>
          </w:tcPr>
          <w:p w14:paraId="0659BDA7" w14:textId="3797421F" w:rsidR="00265543" w:rsidRPr="00E071DB" w:rsidRDefault="00265543" w:rsidP="0040196C">
            <w:pPr>
              <w:pStyle w:val="Tableheading"/>
              <w:rPr>
                <w:lang w:val="en-GB"/>
              </w:rPr>
            </w:pPr>
            <w:r w:rsidRPr="00E071DB">
              <w:rPr>
                <w:lang w:val="en-GB"/>
              </w:rPr>
              <w:t xml:space="preserve">Control of </w:t>
            </w:r>
            <w:r w:rsidR="00C70849">
              <w:rPr>
                <w:lang w:val="en-GB"/>
              </w:rPr>
              <w:t>participant</w:t>
            </w:r>
            <w:r w:rsidRPr="00E071DB">
              <w:rPr>
                <w:lang w:val="en-GB"/>
              </w:rPr>
              <w:t xml:space="preserve"> learning</w:t>
            </w:r>
          </w:p>
        </w:tc>
        <w:tc>
          <w:tcPr>
            <w:tcW w:w="1588" w:type="dxa"/>
            <w:shd w:val="clear" w:color="auto" w:fill="auto"/>
          </w:tcPr>
          <w:p w14:paraId="3BCD568E"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4F7E69D7" w14:textId="77777777" w:rsidR="00265543" w:rsidRPr="00E071DB" w:rsidRDefault="00265543" w:rsidP="0040196C">
            <w:pPr>
              <w:pStyle w:val="Tableheading"/>
              <w:rPr>
                <w:lang w:val="en-GB"/>
              </w:rPr>
            </w:pPr>
            <w:r w:rsidRPr="00E071DB">
              <w:rPr>
                <w:lang w:val="en-GB"/>
              </w:rPr>
              <w:t>Comments</w:t>
            </w:r>
          </w:p>
        </w:tc>
      </w:tr>
      <w:tr w:rsidR="00265543" w:rsidRPr="00E071DB" w14:paraId="1C0AACEA" w14:textId="77777777" w:rsidTr="0040196C">
        <w:tc>
          <w:tcPr>
            <w:tcW w:w="4508" w:type="dxa"/>
            <w:tcBorders>
              <w:bottom w:val="single" w:sz="4" w:space="0" w:color="auto"/>
            </w:tcBorders>
          </w:tcPr>
          <w:p w14:paraId="400F7142" w14:textId="32810061" w:rsidR="00265543" w:rsidRPr="00E071DB" w:rsidRDefault="00265543" w:rsidP="0040196C">
            <w:pPr>
              <w:pStyle w:val="Tabletext"/>
            </w:pPr>
            <w:r w:rsidRPr="00E071DB">
              <w:t xml:space="preserve">Do documented procedures exist for the evaluation of </w:t>
            </w:r>
            <w:r w:rsidR="00C70849">
              <w:t>participant</w:t>
            </w:r>
            <w:r w:rsidR="00D55795">
              <w:t>s’</w:t>
            </w:r>
            <w:r w:rsidRPr="00E071DB">
              <w:t xml:space="preserve"> knowledge and competence</w:t>
            </w:r>
          </w:p>
        </w:tc>
        <w:tc>
          <w:tcPr>
            <w:tcW w:w="1588" w:type="dxa"/>
            <w:tcBorders>
              <w:bottom w:val="single" w:sz="4" w:space="0" w:color="auto"/>
            </w:tcBorders>
          </w:tcPr>
          <w:p w14:paraId="2B78CCE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bottom w:val="single" w:sz="4" w:space="0" w:color="auto"/>
            </w:tcBorders>
          </w:tcPr>
          <w:p w14:paraId="545A01FA" w14:textId="77777777" w:rsidR="00265543" w:rsidRPr="00E071DB" w:rsidRDefault="00265543" w:rsidP="0040196C">
            <w:pPr>
              <w:pStyle w:val="Tabletext"/>
            </w:pPr>
          </w:p>
        </w:tc>
      </w:tr>
      <w:tr w:rsidR="00265543" w:rsidRPr="00E071DB" w14:paraId="7042AAFA" w14:textId="77777777" w:rsidTr="0040196C">
        <w:tc>
          <w:tcPr>
            <w:tcW w:w="4508" w:type="dxa"/>
            <w:tcBorders>
              <w:bottom w:val="dotted" w:sz="4" w:space="0" w:color="808080"/>
            </w:tcBorders>
          </w:tcPr>
          <w:p w14:paraId="60983F5C" w14:textId="618F36E5" w:rsidR="00265543" w:rsidRPr="00E071DB" w:rsidRDefault="00265543" w:rsidP="0040196C">
            <w:pPr>
              <w:pStyle w:val="Tabletext"/>
            </w:pPr>
            <w:r w:rsidRPr="00E071DB">
              <w:t xml:space="preserve">Where appropriate, are </w:t>
            </w:r>
            <w:r w:rsidR="00C70849">
              <w:t>participant</w:t>
            </w:r>
            <w:r w:rsidRPr="00E071DB">
              <w:t>s:</w:t>
            </w:r>
          </w:p>
        </w:tc>
        <w:tc>
          <w:tcPr>
            <w:tcW w:w="1588" w:type="dxa"/>
            <w:tcBorders>
              <w:bottom w:val="dotted" w:sz="4" w:space="0" w:color="808080"/>
            </w:tcBorders>
          </w:tcPr>
          <w:p w14:paraId="4BC388A9" w14:textId="77777777" w:rsidR="00265543" w:rsidRPr="00E071DB" w:rsidRDefault="00265543" w:rsidP="0040196C">
            <w:pPr>
              <w:pStyle w:val="Tabletext"/>
            </w:pPr>
          </w:p>
        </w:tc>
        <w:tc>
          <w:tcPr>
            <w:tcW w:w="3912" w:type="dxa"/>
            <w:tcBorders>
              <w:bottom w:val="dotted" w:sz="4" w:space="0" w:color="808080"/>
            </w:tcBorders>
          </w:tcPr>
          <w:p w14:paraId="275E85E0" w14:textId="77777777" w:rsidR="00265543" w:rsidRPr="00E071DB" w:rsidRDefault="00265543" w:rsidP="0040196C">
            <w:pPr>
              <w:pStyle w:val="Tabletext"/>
            </w:pPr>
          </w:p>
        </w:tc>
      </w:tr>
      <w:tr w:rsidR="00265543" w:rsidRPr="00E071DB" w14:paraId="766899BA" w14:textId="77777777" w:rsidTr="0040196C">
        <w:tc>
          <w:tcPr>
            <w:tcW w:w="4508" w:type="dxa"/>
            <w:tcBorders>
              <w:top w:val="dotted" w:sz="4" w:space="0" w:color="808080"/>
              <w:bottom w:val="dotted" w:sz="4" w:space="0" w:color="808080"/>
            </w:tcBorders>
          </w:tcPr>
          <w:p w14:paraId="48A63966" w14:textId="77777777" w:rsidR="00265543" w:rsidRPr="00E071DB" w:rsidRDefault="00265543" w:rsidP="0095370C">
            <w:pPr>
              <w:pStyle w:val="TableList11"/>
              <w:numPr>
                <w:ilvl w:val="0"/>
                <w:numId w:val="43"/>
              </w:numPr>
            </w:pPr>
            <w:r w:rsidRPr="00E071DB">
              <w:t>retained and re-examined in the specific area where deficiencies are noted?</w:t>
            </w:r>
          </w:p>
        </w:tc>
        <w:tc>
          <w:tcPr>
            <w:tcW w:w="1588" w:type="dxa"/>
            <w:tcBorders>
              <w:top w:val="dotted" w:sz="4" w:space="0" w:color="808080"/>
              <w:bottom w:val="dotted" w:sz="4" w:space="0" w:color="808080"/>
            </w:tcBorders>
          </w:tcPr>
          <w:p w14:paraId="2BF4CC3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694AD209" w14:textId="77777777" w:rsidR="00265543" w:rsidRPr="00E071DB" w:rsidRDefault="00265543" w:rsidP="0040196C">
            <w:pPr>
              <w:pStyle w:val="Tabletext"/>
            </w:pPr>
          </w:p>
        </w:tc>
      </w:tr>
      <w:tr w:rsidR="00265543" w:rsidRPr="00E071DB" w14:paraId="0B7A1584" w14:textId="77777777" w:rsidTr="0040196C">
        <w:tc>
          <w:tcPr>
            <w:tcW w:w="4508" w:type="dxa"/>
            <w:tcBorders>
              <w:top w:val="dotted" w:sz="4" w:space="0" w:color="808080"/>
              <w:bottom w:val="dotted" w:sz="4" w:space="0" w:color="808080"/>
            </w:tcBorders>
          </w:tcPr>
          <w:p w14:paraId="25DE7B71" w14:textId="77777777" w:rsidR="00265543" w:rsidRPr="00E071DB" w:rsidRDefault="00265543" w:rsidP="0040196C">
            <w:pPr>
              <w:pStyle w:val="TableList11"/>
            </w:pPr>
            <w:r w:rsidRPr="00E071DB">
              <w:t>failed and required to repeat the training course?</w:t>
            </w:r>
          </w:p>
        </w:tc>
        <w:tc>
          <w:tcPr>
            <w:tcW w:w="1588" w:type="dxa"/>
            <w:tcBorders>
              <w:top w:val="dotted" w:sz="4" w:space="0" w:color="808080"/>
              <w:bottom w:val="dotted" w:sz="4" w:space="0" w:color="808080"/>
            </w:tcBorders>
          </w:tcPr>
          <w:p w14:paraId="6332761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dotted" w:sz="4" w:space="0" w:color="808080"/>
            </w:tcBorders>
          </w:tcPr>
          <w:p w14:paraId="21E93A9B" w14:textId="77777777" w:rsidR="00265543" w:rsidRPr="00E071DB" w:rsidRDefault="00265543" w:rsidP="0040196C">
            <w:pPr>
              <w:pStyle w:val="Tabletext"/>
            </w:pPr>
          </w:p>
        </w:tc>
      </w:tr>
      <w:tr w:rsidR="00265543" w:rsidRPr="00E071DB" w14:paraId="4CABF9CE" w14:textId="77777777" w:rsidTr="0040196C">
        <w:tc>
          <w:tcPr>
            <w:tcW w:w="4508" w:type="dxa"/>
            <w:tcBorders>
              <w:top w:val="dotted" w:sz="4" w:space="0" w:color="808080"/>
              <w:bottom w:val="single" w:sz="4" w:space="0" w:color="auto"/>
            </w:tcBorders>
          </w:tcPr>
          <w:p w14:paraId="65982E2F" w14:textId="77777777" w:rsidR="00265543" w:rsidRPr="00E071DB" w:rsidRDefault="00265543" w:rsidP="0040196C">
            <w:pPr>
              <w:pStyle w:val="TableList11"/>
            </w:pPr>
            <w:r w:rsidRPr="00E071DB">
              <w:t>recommended to cease training?</w:t>
            </w:r>
          </w:p>
        </w:tc>
        <w:tc>
          <w:tcPr>
            <w:tcW w:w="1588" w:type="dxa"/>
            <w:tcBorders>
              <w:top w:val="dotted" w:sz="4" w:space="0" w:color="808080"/>
              <w:bottom w:val="single" w:sz="4" w:space="0" w:color="auto"/>
            </w:tcBorders>
          </w:tcPr>
          <w:p w14:paraId="1A30BAF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Borders>
              <w:top w:val="dotted" w:sz="4" w:space="0" w:color="808080"/>
              <w:bottom w:val="single" w:sz="4" w:space="0" w:color="auto"/>
            </w:tcBorders>
          </w:tcPr>
          <w:p w14:paraId="5A821D54" w14:textId="77777777" w:rsidR="00265543" w:rsidRPr="00E071DB" w:rsidRDefault="00265543" w:rsidP="0040196C">
            <w:pPr>
              <w:pStyle w:val="Tabletext"/>
            </w:pPr>
          </w:p>
        </w:tc>
      </w:tr>
    </w:tbl>
    <w:p w14:paraId="7C9B28F3" w14:textId="77777777" w:rsidR="00265543" w:rsidRPr="00E071DB" w:rsidRDefault="00265543" w:rsidP="00265543"/>
    <w:p w14:paraId="677EFFAA" w14:textId="77777777" w:rsidR="00265543" w:rsidRPr="00E071DB" w:rsidRDefault="00265543" w:rsidP="00265543">
      <w:pPr>
        <w:pStyle w:val="AnnexAHead1"/>
      </w:pPr>
      <w:r w:rsidRPr="00E071DB">
        <w:rPr>
          <w:rFonts w:cs="Arial"/>
        </w:rPr>
        <w:t>Control</w:t>
      </w:r>
      <w:r w:rsidRPr="00E071DB">
        <w:t xml:space="preserve"> of TMS records</w:t>
      </w:r>
    </w:p>
    <w:p w14:paraId="0E2313AC"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3F807BA6" w14:textId="77777777" w:rsidTr="0040196C">
        <w:tc>
          <w:tcPr>
            <w:tcW w:w="4508" w:type="dxa"/>
            <w:shd w:val="clear" w:color="auto" w:fill="auto"/>
          </w:tcPr>
          <w:p w14:paraId="72B66B13" w14:textId="77777777" w:rsidR="00265543" w:rsidRPr="00E071DB" w:rsidRDefault="00265543" w:rsidP="0040196C">
            <w:pPr>
              <w:pStyle w:val="Tableheading"/>
              <w:rPr>
                <w:lang w:val="en-GB"/>
              </w:rPr>
            </w:pPr>
            <w:r w:rsidRPr="00E071DB">
              <w:rPr>
                <w:lang w:val="en-GB"/>
              </w:rPr>
              <w:t>Control of TMS records</w:t>
            </w:r>
          </w:p>
        </w:tc>
        <w:tc>
          <w:tcPr>
            <w:tcW w:w="1588" w:type="dxa"/>
            <w:shd w:val="clear" w:color="auto" w:fill="auto"/>
          </w:tcPr>
          <w:p w14:paraId="5B369D94"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59482356" w14:textId="77777777" w:rsidR="00265543" w:rsidRPr="00E071DB" w:rsidRDefault="00265543" w:rsidP="0040196C">
            <w:pPr>
              <w:pStyle w:val="Tableheading"/>
              <w:rPr>
                <w:lang w:val="en-GB"/>
              </w:rPr>
            </w:pPr>
            <w:r w:rsidRPr="00E071DB">
              <w:rPr>
                <w:lang w:val="en-GB"/>
              </w:rPr>
              <w:t>Comments</w:t>
            </w:r>
          </w:p>
        </w:tc>
      </w:tr>
      <w:tr w:rsidR="00265543" w:rsidRPr="00E071DB" w14:paraId="497C7F1C" w14:textId="77777777" w:rsidTr="0040196C">
        <w:tc>
          <w:tcPr>
            <w:tcW w:w="4508" w:type="dxa"/>
          </w:tcPr>
          <w:p w14:paraId="3F146E3D" w14:textId="77777777" w:rsidR="00265543" w:rsidRPr="00E071DB" w:rsidRDefault="00265543" w:rsidP="0040196C">
            <w:pPr>
              <w:pStyle w:val="Tabletext"/>
            </w:pPr>
            <w:r w:rsidRPr="00E071DB">
              <w:t>Do documented procedures exist for the identification, collection, indexing, access, filing, storage, maintenance and disposition of TMS records in accordance with the requirements of the authority?</w:t>
            </w:r>
          </w:p>
        </w:tc>
        <w:tc>
          <w:tcPr>
            <w:tcW w:w="1588" w:type="dxa"/>
          </w:tcPr>
          <w:p w14:paraId="0DD5F953"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64CA8C7D" w14:textId="77777777" w:rsidR="00265543" w:rsidRPr="00E071DB" w:rsidRDefault="00265543" w:rsidP="0040196C">
            <w:pPr>
              <w:pStyle w:val="Tabletext"/>
            </w:pPr>
          </w:p>
        </w:tc>
      </w:tr>
      <w:tr w:rsidR="00265543" w:rsidRPr="00E071DB" w14:paraId="42B92736" w14:textId="77777777" w:rsidTr="0040196C">
        <w:tblPrEx>
          <w:tblBorders>
            <w:insideH w:val="dotted" w:sz="4" w:space="0" w:color="808080"/>
          </w:tblBorders>
        </w:tblPrEx>
        <w:tc>
          <w:tcPr>
            <w:tcW w:w="4508" w:type="dxa"/>
          </w:tcPr>
          <w:p w14:paraId="48253DFF" w14:textId="77777777" w:rsidR="00265543" w:rsidRPr="00E071DB" w:rsidRDefault="00265543" w:rsidP="0040196C">
            <w:pPr>
              <w:pStyle w:val="Tabletext"/>
            </w:pPr>
            <w:r w:rsidRPr="00E071DB">
              <w:t>Are TMS records maintained in order to demonstrate:</w:t>
            </w:r>
          </w:p>
        </w:tc>
        <w:tc>
          <w:tcPr>
            <w:tcW w:w="1588" w:type="dxa"/>
          </w:tcPr>
          <w:p w14:paraId="57C83DE5" w14:textId="77777777" w:rsidR="00265543" w:rsidRPr="00E071DB" w:rsidRDefault="00265543" w:rsidP="0040196C">
            <w:pPr>
              <w:pStyle w:val="Tabletext"/>
            </w:pPr>
          </w:p>
        </w:tc>
        <w:tc>
          <w:tcPr>
            <w:tcW w:w="3912" w:type="dxa"/>
          </w:tcPr>
          <w:p w14:paraId="37FB675D" w14:textId="77777777" w:rsidR="00265543" w:rsidRPr="00E071DB" w:rsidRDefault="00265543" w:rsidP="0040196C">
            <w:pPr>
              <w:pStyle w:val="Tabletext"/>
            </w:pPr>
          </w:p>
        </w:tc>
      </w:tr>
      <w:tr w:rsidR="00265543" w:rsidRPr="00E071DB" w14:paraId="5F3E0E45" w14:textId="77777777" w:rsidTr="0040196C">
        <w:tblPrEx>
          <w:tblBorders>
            <w:insideH w:val="dotted" w:sz="4" w:space="0" w:color="808080"/>
          </w:tblBorders>
        </w:tblPrEx>
        <w:tc>
          <w:tcPr>
            <w:tcW w:w="4508" w:type="dxa"/>
          </w:tcPr>
          <w:p w14:paraId="542226F2" w14:textId="777BCE8D" w:rsidR="00265543" w:rsidRPr="00E071DB" w:rsidRDefault="00D55795" w:rsidP="0040196C">
            <w:pPr>
              <w:pStyle w:val="Tabletext"/>
            </w:pPr>
            <w:r>
              <w:t>P</w:t>
            </w:r>
            <w:r w:rsidR="00C70849">
              <w:t>articipant</w:t>
            </w:r>
            <w:r w:rsidR="00265543" w:rsidRPr="00E071DB">
              <w:t>s</w:t>
            </w:r>
            <w:r>
              <w:t>’</w:t>
            </w:r>
            <w:r w:rsidR="00265543" w:rsidRPr="00E071DB">
              <w:t xml:space="preserve"> satisfactory completion of training and applicable competence requirements?</w:t>
            </w:r>
          </w:p>
        </w:tc>
        <w:tc>
          <w:tcPr>
            <w:tcW w:w="1588" w:type="dxa"/>
          </w:tcPr>
          <w:p w14:paraId="3D3CF412"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666C2E6E" w14:textId="77777777" w:rsidR="00265543" w:rsidRPr="00E071DB" w:rsidRDefault="00265543" w:rsidP="0040196C">
            <w:pPr>
              <w:pStyle w:val="Tabletext"/>
            </w:pPr>
          </w:p>
        </w:tc>
      </w:tr>
      <w:tr w:rsidR="00265543" w:rsidRPr="00E071DB" w14:paraId="4B972F50" w14:textId="77777777" w:rsidTr="0040196C">
        <w:tblPrEx>
          <w:tblBorders>
            <w:insideH w:val="dotted" w:sz="4" w:space="0" w:color="808080"/>
          </w:tblBorders>
        </w:tblPrEx>
        <w:tc>
          <w:tcPr>
            <w:tcW w:w="4508" w:type="dxa"/>
          </w:tcPr>
          <w:p w14:paraId="6AB664E0" w14:textId="77777777" w:rsidR="00265543" w:rsidRPr="00E071DB" w:rsidRDefault="00265543" w:rsidP="0040196C">
            <w:pPr>
              <w:pStyle w:val="Tabletext"/>
            </w:pPr>
            <w:r w:rsidRPr="00E071DB">
              <w:t>effective functioning of the TMS?</w:t>
            </w:r>
          </w:p>
        </w:tc>
        <w:tc>
          <w:tcPr>
            <w:tcW w:w="1588" w:type="dxa"/>
          </w:tcPr>
          <w:p w14:paraId="7248D03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6D26EE">
              <w:fldChar w:fldCharType="separate"/>
            </w:r>
            <w:r w:rsidRPr="00E071DB">
              <w:fldChar w:fldCharType="end"/>
            </w:r>
            <w:r w:rsidRPr="00E071DB">
              <w:t>No</w:t>
            </w:r>
          </w:p>
        </w:tc>
        <w:tc>
          <w:tcPr>
            <w:tcW w:w="3912" w:type="dxa"/>
          </w:tcPr>
          <w:p w14:paraId="6E68F54B" w14:textId="77777777" w:rsidR="00265543" w:rsidRPr="00E071DB" w:rsidRDefault="00265543" w:rsidP="0040196C">
            <w:pPr>
              <w:pStyle w:val="Tabletext"/>
            </w:pPr>
          </w:p>
        </w:tc>
      </w:tr>
    </w:tbl>
    <w:p w14:paraId="01FEEDA7" w14:textId="77777777" w:rsidR="00265543" w:rsidRPr="00E071DB" w:rsidRDefault="00265543" w:rsidP="00265543"/>
    <w:p w14:paraId="2BEFCE20" w14:textId="77777777" w:rsidR="00265543" w:rsidRPr="00E071DB" w:rsidRDefault="00265543" w:rsidP="00265543">
      <w:pPr>
        <w:pStyle w:val="AnnexAHead1"/>
      </w:pPr>
      <w:r w:rsidRPr="00E071DB">
        <w:rPr>
          <w:rFonts w:cs="Arial"/>
        </w:rPr>
        <w:t>GENERAL COMMENTS</w:t>
      </w:r>
    </w:p>
    <w:p w14:paraId="29C36CC8" w14:textId="77777777" w:rsidR="00265543" w:rsidRPr="00E071DB" w:rsidRDefault="00265543" w:rsidP="00265543">
      <w:pPr>
        <w:pStyle w:val="Heading1separatationline"/>
      </w:pPr>
    </w:p>
    <w:p w14:paraId="49310641" w14:textId="77777777" w:rsidR="00265543" w:rsidRPr="00E071DB" w:rsidRDefault="00265543" w:rsidP="00265543">
      <w:pPr>
        <w:pStyle w:val="BodyText"/>
      </w:pPr>
      <w:r w:rsidRPr="00E071DB">
        <w:rPr>
          <w:noProof/>
          <w:lang w:val="en-IE" w:eastAsia="en-IE"/>
        </w:rPr>
        <mc:AlternateContent>
          <mc:Choice Requires="wps">
            <w:drawing>
              <wp:inline distT="0" distB="0" distL="0" distR="0" wp14:anchorId="2CF57CB9" wp14:editId="78F5C435">
                <wp:extent cx="6313170" cy="967740"/>
                <wp:effectExtent l="0" t="0" r="11430" b="22860"/>
                <wp:docPr id="1" name="Text Box 1"/>
                <wp:cNvGraphicFramePr/>
                <a:graphic xmlns:a="http://schemas.openxmlformats.org/drawingml/2006/main">
                  <a:graphicData uri="http://schemas.microsoft.com/office/word/2010/wordprocessingShape">
                    <wps:wsp>
                      <wps:cNvSpPr txBox="1"/>
                      <wps:spPr>
                        <a:xfrm>
                          <a:off x="0" y="0"/>
                          <a:ext cx="6313170" cy="96774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6BDC696" w14:textId="77777777" w:rsidR="00EC01AA" w:rsidRDefault="00EC01AA" w:rsidP="00265543">
                            <w:pPr>
                              <w:pStyle w:val="Tabletext"/>
                            </w:pPr>
                          </w:p>
                          <w:p w14:paraId="2978264F" w14:textId="77777777" w:rsidR="00EC01AA" w:rsidRDefault="00EC01AA" w:rsidP="00265543">
                            <w:pPr>
                              <w:pStyle w:val="Tabletext"/>
                            </w:pPr>
                          </w:p>
                          <w:p w14:paraId="016278EC" w14:textId="77777777" w:rsidR="00EC01AA" w:rsidRDefault="00EC01AA" w:rsidP="00265543">
                            <w:pPr>
                              <w:pStyle w:val="Tabletext"/>
                            </w:pPr>
                          </w:p>
                          <w:p w14:paraId="39C5AF81" w14:textId="77777777" w:rsidR="00EC01AA" w:rsidRDefault="00EC01AA" w:rsidP="00265543">
                            <w:pPr>
                              <w:pStyle w:val="Tabletext"/>
                            </w:pPr>
                          </w:p>
                          <w:p w14:paraId="6FEAC36D" w14:textId="77777777" w:rsidR="00EC01AA" w:rsidRDefault="00EC01AA" w:rsidP="00265543">
                            <w:pPr>
                              <w:pStyle w:val="Tabletext"/>
                            </w:pPr>
                          </w:p>
                          <w:p w14:paraId="1C58108E" w14:textId="77777777" w:rsidR="00EC01AA" w:rsidRDefault="00EC01AA" w:rsidP="00265543">
                            <w:pPr>
                              <w:pStyle w:val="Tabletext"/>
                            </w:pPr>
                          </w:p>
                          <w:p w14:paraId="797FD70C" w14:textId="77777777" w:rsidR="00EC01AA" w:rsidRDefault="00EC01AA" w:rsidP="00265543">
                            <w:pPr>
                              <w:pStyle w:val="Tabletext"/>
                            </w:pPr>
                          </w:p>
                          <w:p w14:paraId="3869E1CB" w14:textId="77777777" w:rsidR="00EC01AA" w:rsidRDefault="00EC01AA" w:rsidP="00265543">
                            <w:pPr>
                              <w:pStyle w:val="Tabletext"/>
                            </w:pPr>
                          </w:p>
                          <w:p w14:paraId="5107FB17" w14:textId="77777777" w:rsidR="00EC01AA" w:rsidRDefault="00EC01AA" w:rsidP="00265543">
                            <w:pPr>
                              <w:pStyle w:val="Tabletext"/>
                            </w:pPr>
                          </w:p>
                          <w:p w14:paraId="3A389319" w14:textId="77777777" w:rsidR="00EC01AA" w:rsidRDefault="00EC01AA" w:rsidP="00265543">
                            <w:pPr>
                              <w:pStyle w:val="Tabletext"/>
                            </w:pPr>
                          </w:p>
                          <w:p w14:paraId="276FF595" w14:textId="77777777" w:rsidR="00EC01AA" w:rsidRDefault="00EC01AA" w:rsidP="00265543">
                            <w:pPr>
                              <w:pStyle w:val="Tabletext"/>
                            </w:pPr>
                          </w:p>
                          <w:p w14:paraId="0D2D2442" w14:textId="77777777" w:rsidR="00EC01AA" w:rsidRDefault="00EC01AA" w:rsidP="00265543">
                            <w:pPr>
                              <w:pStyle w:val="Tabletext"/>
                            </w:pPr>
                          </w:p>
                          <w:p w14:paraId="17D4A443" w14:textId="77777777" w:rsidR="00EC01AA" w:rsidRDefault="00EC01AA" w:rsidP="00265543">
                            <w:pPr>
                              <w:pStyle w:val="Tabletext"/>
                            </w:pPr>
                          </w:p>
                          <w:p w14:paraId="53AE5F3A" w14:textId="77777777" w:rsidR="00EC01AA" w:rsidRDefault="00EC01AA" w:rsidP="00265543">
                            <w:pPr>
                              <w:pStyle w:val="Tabletex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CF57CB9" id="Text Box 1" o:spid="_x0000_s1050" type="#_x0000_t202" style="width:497.1pt;height:7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" filled="f" strokecolor="black [3213]">
                <v:textbox>
                  <w:txbxContent>
                    <w:p w14:paraId="36BDC696" w14:textId="77777777" w:rsidR="00EC01AA" w:rsidRDefault="00EC01AA" w:rsidP="00265543">
                      <w:pPr>
                        <w:pStyle w:val="Tabletext"/>
                      </w:pPr>
                    </w:p>
                    <w:p w14:paraId="2978264F" w14:textId="77777777" w:rsidR="00EC01AA" w:rsidRDefault="00EC01AA" w:rsidP="00265543">
                      <w:pPr>
                        <w:pStyle w:val="Tabletext"/>
                      </w:pPr>
                    </w:p>
                    <w:p w14:paraId="016278EC" w14:textId="77777777" w:rsidR="00EC01AA" w:rsidRDefault="00EC01AA" w:rsidP="00265543">
                      <w:pPr>
                        <w:pStyle w:val="Tabletext"/>
                      </w:pPr>
                    </w:p>
                    <w:p w14:paraId="39C5AF81" w14:textId="77777777" w:rsidR="00EC01AA" w:rsidRDefault="00EC01AA" w:rsidP="00265543">
                      <w:pPr>
                        <w:pStyle w:val="Tabletext"/>
                      </w:pPr>
                    </w:p>
                    <w:p w14:paraId="6FEAC36D" w14:textId="77777777" w:rsidR="00EC01AA" w:rsidRDefault="00EC01AA" w:rsidP="00265543">
                      <w:pPr>
                        <w:pStyle w:val="Tabletext"/>
                      </w:pPr>
                    </w:p>
                    <w:p w14:paraId="1C58108E" w14:textId="77777777" w:rsidR="00EC01AA" w:rsidRDefault="00EC01AA" w:rsidP="00265543">
                      <w:pPr>
                        <w:pStyle w:val="Tabletext"/>
                      </w:pPr>
                    </w:p>
                    <w:p w14:paraId="797FD70C" w14:textId="77777777" w:rsidR="00EC01AA" w:rsidRDefault="00EC01AA" w:rsidP="00265543">
                      <w:pPr>
                        <w:pStyle w:val="Tabletext"/>
                      </w:pPr>
                    </w:p>
                    <w:p w14:paraId="3869E1CB" w14:textId="77777777" w:rsidR="00EC01AA" w:rsidRDefault="00EC01AA" w:rsidP="00265543">
                      <w:pPr>
                        <w:pStyle w:val="Tabletext"/>
                      </w:pPr>
                    </w:p>
                    <w:p w14:paraId="5107FB17" w14:textId="77777777" w:rsidR="00EC01AA" w:rsidRDefault="00EC01AA" w:rsidP="00265543">
                      <w:pPr>
                        <w:pStyle w:val="Tabletext"/>
                      </w:pPr>
                    </w:p>
                    <w:p w14:paraId="3A389319" w14:textId="77777777" w:rsidR="00EC01AA" w:rsidRDefault="00EC01AA" w:rsidP="00265543">
                      <w:pPr>
                        <w:pStyle w:val="Tabletext"/>
                      </w:pPr>
                    </w:p>
                    <w:p w14:paraId="276FF595" w14:textId="77777777" w:rsidR="00EC01AA" w:rsidRDefault="00EC01AA" w:rsidP="00265543">
                      <w:pPr>
                        <w:pStyle w:val="Tabletext"/>
                      </w:pPr>
                    </w:p>
                    <w:p w14:paraId="0D2D2442" w14:textId="77777777" w:rsidR="00EC01AA" w:rsidRDefault="00EC01AA" w:rsidP="00265543">
                      <w:pPr>
                        <w:pStyle w:val="Tabletext"/>
                      </w:pPr>
                    </w:p>
                    <w:p w14:paraId="17D4A443" w14:textId="77777777" w:rsidR="00EC01AA" w:rsidRDefault="00EC01AA" w:rsidP="00265543">
                      <w:pPr>
                        <w:pStyle w:val="Tabletext"/>
                      </w:pPr>
                    </w:p>
                    <w:p w14:paraId="53AE5F3A" w14:textId="77777777" w:rsidR="00EC01AA" w:rsidRDefault="00EC01AA" w:rsidP="00265543">
                      <w:pPr>
                        <w:pStyle w:val="Tabletext"/>
                      </w:pPr>
                    </w:p>
                  </w:txbxContent>
                </v:textbox>
                <w10:anchorlock/>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4383"/>
      </w:tblGrid>
      <w:tr w:rsidR="00265543" w:rsidRPr="00E071DB" w14:paraId="3C7C92BD" w14:textId="77777777" w:rsidTr="0040196C">
        <w:tc>
          <w:tcPr>
            <w:tcW w:w="2996" w:type="dxa"/>
          </w:tcPr>
          <w:p w14:paraId="78C9BE08" w14:textId="77777777" w:rsidR="00265543" w:rsidRPr="00E071DB" w:rsidRDefault="00265543" w:rsidP="0040196C">
            <w:pPr>
              <w:pStyle w:val="Tabletext"/>
            </w:pPr>
          </w:p>
          <w:p w14:paraId="6E8C319D" w14:textId="77777777" w:rsidR="00265543" w:rsidRPr="00E071DB" w:rsidRDefault="00265543" w:rsidP="0040196C">
            <w:pPr>
              <w:pStyle w:val="Tabletext"/>
            </w:pPr>
            <w:r w:rsidRPr="00E071DB">
              <w:t xml:space="preserve">Date </w:t>
            </w:r>
          </w:p>
        </w:tc>
        <w:tc>
          <w:tcPr>
            <w:tcW w:w="4383" w:type="dxa"/>
          </w:tcPr>
          <w:p w14:paraId="135845DB" w14:textId="77777777" w:rsidR="00265543" w:rsidRPr="00E071DB" w:rsidRDefault="00265543" w:rsidP="0040196C">
            <w:pPr>
              <w:pStyle w:val="Tabletext"/>
            </w:pPr>
          </w:p>
        </w:tc>
      </w:tr>
      <w:tr w:rsidR="00265543" w:rsidRPr="00E071DB" w14:paraId="1C6366D0" w14:textId="77777777" w:rsidTr="0040196C">
        <w:tc>
          <w:tcPr>
            <w:tcW w:w="2996" w:type="dxa"/>
            <w:tcBorders>
              <w:bottom w:val="single" w:sz="4" w:space="0" w:color="auto"/>
            </w:tcBorders>
          </w:tcPr>
          <w:p w14:paraId="12162EA3" w14:textId="77777777" w:rsidR="00265543" w:rsidRPr="00E071DB" w:rsidRDefault="00265543" w:rsidP="0040196C">
            <w:pPr>
              <w:pStyle w:val="Tabletext"/>
            </w:pPr>
          </w:p>
          <w:p w14:paraId="7807CBBF" w14:textId="77777777" w:rsidR="00265543" w:rsidRPr="00E071DB" w:rsidRDefault="00265543" w:rsidP="0040196C">
            <w:pPr>
              <w:pStyle w:val="Tabletext"/>
            </w:pPr>
            <w:r w:rsidRPr="00E071DB">
              <w:t xml:space="preserve">Name of training organisation </w:t>
            </w:r>
          </w:p>
        </w:tc>
        <w:tc>
          <w:tcPr>
            <w:tcW w:w="4383" w:type="dxa"/>
            <w:tcBorders>
              <w:bottom w:val="single" w:sz="4" w:space="0" w:color="auto"/>
            </w:tcBorders>
          </w:tcPr>
          <w:p w14:paraId="5E2068DA" w14:textId="77777777" w:rsidR="00265543" w:rsidRPr="00E071DB" w:rsidRDefault="00265543" w:rsidP="0040196C">
            <w:pPr>
              <w:pStyle w:val="Tabletext"/>
            </w:pPr>
          </w:p>
        </w:tc>
      </w:tr>
      <w:tr w:rsidR="00265543" w:rsidRPr="00E071DB" w14:paraId="0064CA28" w14:textId="77777777" w:rsidTr="0040196C">
        <w:tc>
          <w:tcPr>
            <w:tcW w:w="2996" w:type="dxa"/>
            <w:tcBorders>
              <w:left w:val="nil"/>
              <w:bottom w:val="single" w:sz="4" w:space="0" w:color="auto"/>
              <w:right w:val="nil"/>
            </w:tcBorders>
          </w:tcPr>
          <w:p w14:paraId="2C6BF774" w14:textId="77777777" w:rsidR="00265543" w:rsidRPr="00E071DB" w:rsidRDefault="00265543" w:rsidP="0040196C">
            <w:pPr>
              <w:pStyle w:val="Tabletext"/>
            </w:pPr>
          </w:p>
          <w:p w14:paraId="4500F854" w14:textId="77777777" w:rsidR="00265543" w:rsidRPr="00E071DB" w:rsidRDefault="00265543" w:rsidP="0040196C">
            <w:pPr>
              <w:pStyle w:val="Tabletext"/>
            </w:pPr>
          </w:p>
          <w:p w14:paraId="51438A87" w14:textId="77777777" w:rsidR="00265543" w:rsidRPr="00E071DB" w:rsidRDefault="00265543" w:rsidP="0040196C">
            <w:pPr>
              <w:pStyle w:val="Tabletext"/>
            </w:pPr>
          </w:p>
        </w:tc>
        <w:tc>
          <w:tcPr>
            <w:tcW w:w="4383" w:type="dxa"/>
            <w:tcBorders>
              <w:left w:val="nil"/>
              <w:bottom w:val="single" w:sz="4" w:space="0" w:color="auto"/>
              <w:right w:val="nil"/>
            </w:tcBorders>
          </w:tcPr>
          <w:p w14:paraId="272638FB" w14:textId="77777777" w:rsidR="00265543" w:rsidRPr="00E071DB" w:rsidRDefault="00265543" w:rsidP="0040196C">
            <w:pPr>
              <w:pStyle w:val="Tabletext"/>
            </w:pPr>
          </w:p>
        </w:tc>
      </w:tr>
      <w:tr w:rsidR="00265543" w:rsidRPr="00E071DB" w14:paraId="2D73A7ED" w14:textId="77777777" w:rsidTr="0040196C">
        <w:tc>
          <w:tcPr>
            <w:tcW w:w="2996" w:type="dxa"/>
            <w:tcBorders>
              <w:left w:val="nil"/>
              <w:bottom w:val="nil"/>
              <w:right w:val="nil"/>
            </w:tcBorders>
          </w:tcPr>
          <w:p w14:paraId="35AC1342" w14:textId="77777777" w:rsidR="00265543" w:rsidRPr="00E071DB" w:rsidRDefault="00265543" w:rsidP="0040196C">
            <w:pPr>
              <w:pStyle w:val="Tabletext"/>
            </w:pPr>
            <w:r w:rsidRPr="00E071DB">
              <w:t xml:space="preserve">Signature </w:t>
            </w:r>
          </w:p>
        </w:tc>
        <w:tc>
          <w:tcPr>
            <w:tcW w:w="4383" w:type="dxa"/>
            <w:tcBorders>
              <w:left w:val="nil"/>
              <w:bottom w:val="nil"/>
              <w:right w:val="nil"/>
            </w:tcBorders>
          </w:tcPr>
          <w:p w14:paraId="256BA3B2" w14:textId="77777777" w:rsidR="00265543" w:rsidRPr="00E071DB" w:rsidRDefault="00265543" w:rsidP="0040196C">
            <w:pPr>
              <w:pStyle w:val="Tabletext"/>
            </w:pPr>
          </w:p>
        </w:tc>
      </w:tr>
    </w:tbl>
    <w:p w14:paraId="48FDF4C8" w14:textId="77777777" w:rsidR="00265543" w:rsidRPr="00E071DB" w:rsidRDefault="00265543" w:rsidP="00265543">
      <w:pPr>
        <w:pStyle w:val="BodyText"/>
      </w:pPr>
      <w:r w:rsidRPr="00E071DB">
        <w:rPr>
          <w:noProof/>
          <w:sz w:val="20"/>
          <w:szCs w:val="20"/>
          <w:lang w:val="en-IE" w:eastAsia="en-IE"/>
        </w:rPr>
        <mc:AlternateContent>
          <mc:Choice Requires="wps">
            <w:drawing>
              <wp:anchor distT="0" distB="0" distL="114300" distR="114300" simplePos="0" relativeHeight="251715584" behindDoc="0" locked="0" layoutInCell="1" allowOverlap="1" wp14:anchorId="0C4FDC61" wp14:editId="6EC62D5B">
                <wp:simplePos x="0" y="0"/>
                <wp:positionH relativeFrom="column">
                  <wp:posOffset>4961034</wp:posOffset>
                </wp:positionH>
                <wp:positionV relativeFrom="paragraph">
                  <wp:posOffset>-1693683</wp:posOffset>
                </wp:positionV>
                <wp:extent cx="1249680" cy="1163955"/>
                <wp:effectExtent l="0" t="0" r="26670" b="1714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1163955"/>
                        </a:xfrm>
                        <a:prstGeom prst="rect">
                          <a:avLst/>
                        </a:prstGeom>
                        <a:solidFill>
                          <a:srgbClr val="FFFFFF"/>
                        </a:solidFill>
                        <a:ln w="9525">
                          <a:solidFill>
                            <a:srgbClr val="969696"/>
                          </a:solidFill>
                          <a:prstDash val="dash"/>
                          <a:miter lim="800000"/>
                          <a:headEnd/>
                          <a:tailEnd/>
                        </a:ln>
                      </wps:spPr>
                      <wps:txbx>
                        <w:txbxContent>
                          <w:p w14:paraId="77452166" w14:textId="77777777" w:rsidR="00EC01AA" w:rsidRDefault="00EC01AA" w:rsidP="00265543"/>
                          <w:p w14:paraId="321F30FB" w14:textId="77777777" w:rsidR="00EC01AA" w:rsidRDefault="00EC01AA" w:rsidP="00265543"/>
                          <w:p w14:paraId="71A6C873" w14:textId="77777777" w:rsidR="00EC01AA" w:rsidRDefault="00EC01AA" w:rsidP="00265543"/>
                          <w:p w14:paraId="2664D79E" w14:textId="77777777" w:rsidR="00EC01AA" w:rsidRDefault="00EC01AA" w:rsidP="00265543"/>
                          <w:p w14:paraId="05B09B59" w14:textId="77777777" w:rsidR="00EC01AA" w:rsidRPr="00185005" w:rsidRDefault="00EC01AA" w:rsidP="00265543">
                            <w:pPr>
                              <w:jc w:val="center"/>
                              <w:rPr>
                                <w:i/>
                                <w:sz w:val="16"/>
                                <w:szCs w:val="16"/>
                              </w:rPr>
                            </w:pPr>
                            <w:r w:rsidRPr="00185005">
                              <w:rPr>
                                <w:i/>
                                <w:sz w:val="16"/>
                                <w:szCs w:val="16"/>
                              </w:rPr>
                              <w:t>Official stamp</w:t>
                            </w:r>
                            <w:r>
                              <w:rPr>
                                <w:i/>
                                <w:sz w:val="16"/>
                                <w:szCs w:val="16"/>
                              </w:rPr>
                              <w:t xml:space="preserve"> of training organisation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FDC61" id="Text Box 87" o:spid="_x0000_s1051" type="#_x0000_t202" style="position:absolute;margin-left:390.65pt;margin-top:-133.35pt;width:98.4pt;height:91.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" strokecolor="#969696">
                <v:stroke dashstyle="dash"/>
                <v:textbox>
                  <w:txbxContent>
                    <w:p w14:paraId="77452166" w14:textId="77777777" w:rsidR="00EC01AA" w:rsidRDefault="00EC01AA" w:rsidP="00265543"/>
                    <w:p w14:paraId="321F30FB" w14:textId="77777777" w:rsidR="00EC01AA" w:rsidRDefault="00EC01AA" w:rsidP="00265543"/>
                    <w:p w14:paraId="71A6C873" w14:textId="77777777" w:rsidR="00EC01AA" w:rsidRDefault="00EC01AA" w:rsidP="00265543"/>
                    <w:p w14:paraId="2664D79E" w14:textId="77777777" w:rsidR="00EC01AA" w:rsidRDefault="00EC01AA" w:rsidP="00265543"/>
                    <w:p w14:paraId="05B09B59" w14:textId="77777777" w:rsidR="00EC01AA" w:rsidRPr="00185005" w:rsidRDefault="00EC01AA" w:rsidP="00265543">
                      <w:pPr>
                        <w:jc w:val="center"/>
                        <w:rPr>
                          <w:i/>
                          <w:sz w:val="16"/>
                          <w:szCs w:val="16"/>
                        </w:rPr>
                      </w:pPr>
                      <w:r w:rsidRPr="00185005">
                        <w:rPr>
                          <w:i/>
                          <w:sz w:val="16"/>
                          <w:szCs w:val="16"/>
                        </w:rPr>
                        <w:t>Official stamp</w:t>
                      </w:r>
                      <w:r>
                        <w:rPr>
                          <w:i/>
                          <w:sz w:val="16"/>
                          <w:szCs w:val="16"/>
                        </w:rPr>
                        <w:t xml:space="preserve"> of training organisation</w:t>
                      </w:r>
                    </w:p>
                  </w:txbxContent>
                </v:textbox>
              </v:shape>
            </w:pict>
          </mc:Fallback>
        </mc:AlternateContent>
      </w:r>
    </w:p>
    <w:p w14:paraId="51A473A6" w14:textId="77777777" w:rsidR="00265543" w:rsidRPr="00E071DB" w:rsidRDefault="00265543" w:rsidP="00265543">
      <w:pPr>
        <w:spacing w:after="200" w:line="276" w:lineRule="auto"/>
        <w:rPr>
          <w:sz w:val="22"/>
        </w:rPr>
      </w:pPr>
      <w:r w:rsidRPr="00E071DB">
        <w:br w:type="page"/>
      </w:r>
    </w:p>
    <w:p w14:paraId="542A6DED" w14:textId="77777777" w:rsidR="00265543" w:rsidRPr="00E071DB" w:rsidRDefault="00265543" w:rsidP="00F00930">
      <w:pPr>
        <w:pStyle w:val="Annex"/>
        <w:jc w:val="both"/>
      </w:pPr>
      <w:bookmarkStart w:id="61" w:name="_Ref306777067"/>
      <w:bookmarkStart w:id="62" w:name="_Ref306777608"/>
      <w:bookmarkStart w:id="63" w:name="_Toc306778872"/>
      <w:bookmarkStart w:id="64" w:name="_Toc461287611"/>
      <w:bookmarkStart w:id="65" w:name="_Toc488859863"/>
      <w:r w:rsidRPr="00E071DB">
        <w:rPr>
          <w:caps w:val="0"/>
        </w:rPr>
        <w:lastRenderedPageBreak/>
        <w:t>PROCEDURES FOR THE AUDIT PROCESS</w:t>
      </w:r>
      <w:bookmarkEnd w:id="61"/>
      <w:bookmarkEnd w:id="62"/>
      <w:bookmarkEnd w:id="63"/>
      <w:bookmarkEnd w:id="64"/>
      <w:bookmarkEnd w:id="65"/>
    </w:p>
    <w:p w14:paraId="7AC80A1D" w14:textId="77777777" w:rsidR="00265543" w:rsidRPr="00E071DB" w:rsidRDefault="00265543" w:rsidP="00F00930">
      <w:pPr>
        <w:pStyle w:val="AnnexBHead1"/>
        <w:jc w:val="both"/>
      </w:pPr>
      <w:r w:rsidRPr="00E071DB">
        <w:t>INTRODUCTION</w:t>
      </w:r>
    </w:p>
    <w:p w14:paraId="673905C0" w14:textId="77777777" w:rsidR="00265543" w:rsidRPr="00E071DB" w:rsidRDefault="00265543" w:rsidP="00F00930">
      <w:pPr>
        <w:pStyle w:val="Heading1separatationline"/>
        <w:jc w:val="both"/>
      </w:pPr>
    </w:p>
    <w:p w14:paraId="119E8379" w14:textId="278FEED8" w:rsidR="00265543" w:rsidRPr="00E071DB" w:rsidRDefault="00265543" w:rsidP="00F00930">
      <w:pPr>
        <w:pStyle w:val="BodyText"/>
        <w:jc w:val="both"/>
      </w:pPr>
      <w:r w:rsidRPr="00E071DB">
        <w:t xml:space="preserve">It is the responsibility of the Competent Authority </w:t>
      </w:r>
      <w:r w:rsidR="00F95F83">
        <w:t xml:space="preserve">(CA) </w:t>
      </w:r>
      <w:r w:rsidRPr="00E071DB">
        <w:t>to ensure that the audit process is compliant with these guidelines.</w:t>
      </w:r>
    </w:p>
    <w:p w14:paraId="092681F1" w14:textId="77777777" w:rsidR="00265543" w:rsidRPr="00E071DB" w:rsidRDefault="00265543" w:rsidP="00F00930">
      <w:pPr>
        <w:pStyle w:val="BodyText"/>
        <w:jc w:val="both"/>
      </w:pPr>
      <w:r w:rsidRPr="00E071DB">
        <w:t>The audit process is designed to ensure that:</w:t>
      </w:r>
    </w:p>
    <w:p w14:paraId="2553AAE2" w14:textId="77777777" w:rsidR="00265543" w:rsidRPr="00E071DB" w:rsidRDefault="00265543" w:rsidP="00F00930">
      <w:pPr>
        <w:pStyle w:val="Bullet1"/>
        <w:jc w:val="both"/>
      </w:pPr>
      <w:r w:rsidRPr="00E071DB">
        <w:t>training is being provided within a functioning training management system based upon an approved quality system standard;</w:t>
      </w:r>
    </w:p>
    <w:p w14:paraId="15CF59A6" w14:textId="27931150" w:rsidR="00265543" w:rsidRPr="00E071DB" w:rsidRDefault="00265543" w:rsidP="00F00930">
      <w:pPr>
        <w:pStyle w:val="Bullet1"/>
        <w:jc w:val="both"/>
      </w:pPr>
      <w:r w:rsidRPr="00E071DB">
        <w:t xml:space="preserve">instructors and examiners are properly qualified to provide training as well as being able to assess competency of </w:t>
      </w:r>
      <w:r w:rsidR="00C70849">
        <w:t>participant</w:t>
      </w:r>
      <w:r w:rsidRPr="00E071DB">
        <w:t>s;</w:t>
      </w:r>
    </w:p>
    <w:p w14:paraId="4EAEFBF6" w14:textId="005B71D9" w:rsidR="00265543" w:rsidRPr="00E071DB" w:rsidRDefault="00265543" w:rsidP="00F00930">
      <w:pPr>
        <w:pStyle w:val="Bullet1"/>
        <w:jc w:val="both"/>
      </w:pPr>
      <w:proofErr w:type="gramStart"/>
      <w:r w:rsidRPr="00E071DB">
        <w:t>course</w:t>
      </w:r>
      <w:proofErr w:type="gramEnd"/>
      <w:r w:rsidRPr="00E071DB">
        <w:t xml:space="preserve"> materials and curricula comply with IALA </w:t>
      </w:r>
      <w:r w:rsidR="008F2C19" w:rsidRPr="00E071DB">
        <w:t xml:space="preserve">Recommendation </w:t>
      </w:r>
      <w:r w:rsidR="00EC01AA">
        <w:t>R0141</w:t>
      </w:r>
      <w:r w:rsidRPr="00E071DB">
        <w:t xml:space="preserve"> </w:t>
      </w:r>
      <w:r w:rsidR="008F2C19">
        <w:t>and associated model c</w:t>
      </w:r>
      <w:r w:rsidRPr="00E071DB">
        <w:t>ourses.</w:t>
      </w:r>
    </w:p>
    <w:p w14:paraId="2A04F139" w14:textId="77777777" w:rsidR="00265543" w:rsidRPr="00E071DB" w:rsidRDefault="00265543" w:rsidP="00F00930">
      <w:pPr>
        <w:pStyle w:val="BodyText"/>
        <w:jc w:val="both"/>
      </w:pPr>
      <w:r w:rsidRPr="00E071DB">
        <w:t>The auditor should identify and report any areas where the documentation or the training does not comply with any of the above requirements.</w:t>
      </w:r>
    </w:p>
    <w:p w14:paraId="1AA6DDEB" w14:textId="77777777" w:rsidR="00265543" w:rsidRPr="00E071DB" w:rsidRDefault="00265543" w:rsidP="00F00930">
      <w:pPr>
        <w:pStyle w:val="BodyText"/>
        <w:jc w:val="both"/>
      </w:pPr>
      <w:r w:rsidRPr="00E071DB">
        <w:t>The audit process is conducted in three phases and a follow-up phase.</w:t>
      </w:r>
    </w:p>
    <w:p w14:paraId="0E9C3B6B" w14:textId="77777777" w:rsidR="00265543" w:rsidRPr="00E071DB" w:rsidRDefault="00265543" w:rsidP="00F00930">
      <w:pPr>
        <w:pStyle w:val="BodyText"/>
        <w:jc w:val="both"/>
      </w:pPr>
      <w:r w:rsidRPr="00E071DB">
        <w:t>To assist with planning and preparation for an audit (including the completion of the pre-audit questionnaire), the following should be considered:</w:t>
      </w:r>
    </w:p>
    <w:p w14:paraId="1AA03072" w14:textId="77777777" w:rsidR="00265543" w:rsidRPr="00E071DB" w:rsidRDefault="00265543" w:rsidP="00F00930">
      <w:pPr>
        <w:pStyle w:val="List1"/>
      </w:pPr>
      <w:r w:rsidRPr="00E071DB">
        <w:t>Indicate the names of persons with key responsibilities within the training management system;</w:t>
      </w:r>
    </w:p>
    <w:p w14:paraId="0E6F3E37" w14:textId="77777777" w:rsidR="00265543" w:rsidRPr="00E071DB" w:rsidRDefault="00265543" w:rsidP="00F00930">
      <w:pPr>
        <w:pStyle w:val="List1"/>
      </w:pPr>
      <w:r w:rsidRPr="00E071DB">
        <w:t>Identify the organisational units or functions to be audited;</w:t>
      </w:r>
    </w:p>
    <w:p w14:paraId="5CB26B51" w14:textId="77777777" w:rsidR="00265543" w:rsidRPr="00E071DB" w:rsidRDefault="00265543" w:rsidP="00F00930">
      <w:pPr>
        <w:pStyle w:val="List1"/>
      </w:pPr>
      <w:r w:rsidRPr="00E071DB">
        <w:t>Use of organisational diagrams and flow charts;</w:t>
      </w:r>
    </w:p>
    <w:p w14:paraId="43CBEA20" w14:textId="77777777" w:rsidR="00265543" w:rsidRPr="00E071DB" w:rsidRDefault="00265543" w:rsidP="00F00930">
      <w:pPr>
        <w:pStyle w:val="List1"/>
      </w:pPr>
      <w:r w:rsidRPr="00E071DB">
        <w:t>Identify the activities to be audited;</w:t>
      </w:r>
    </w:p>
    <w:p w14:paraId="00E1B674" w14:textId="77777777" w:rsidR="00265543" w:rsidRPr="00E071DB" w:rsidRDefault="00265543" w:rsidP="00F00930">
      <w:pPr>
        <w:pStyle w:val="List1"/>
      </w:pPr>
      <w:r w:rsidRPr="00E071DB">
        <w:t>Identify the training management system documentation;</w:t>
      </w:r>
    </w:p>
    <w:p w14:paraId="6E213809" w14:textId="77777777" w:rsidR="00265543" w:rsidRPr="00E071DB" w:rsidRDefault="00265543" w:rsidP="00F00930">
      <w:pPr>
        <w:pStyle w:val="List1"/>
      </w:pPr>
      <w:r w:rsidRPr="00E071DB">
        <w:t>Use of a project management approach in order to assist with the setting of timetables and the consideration of budget and resources;</w:t>
      </w:r>
    </w:p>
    <w:p w14:paraId="0B6F9E72" w14:textId="77777777" w:rsidR="00265543" w:rsidRPr="00E071DB" w:rsidRDefault="00265543" w:rsidP="00F00930">
      <w:pPr>
        <w:pStyle w:val="List1"/>
      </w:pPr>
      <w:r w:rsidRPr="00E071DB">
        <w:t>Identify the training course curricula and materials;</w:t>
      </w:r>
    </w:p>
    <w:p w14:paraId="541E2D17" w14:textId="77777777" w:rsidR="00265543" w:rsidRPr="00E071DB" w:rsidRDefault="00265543" w:rsidP="00F00930">
      <w:pPr>
        <w:pStyle w:val="List1"/>
      </w:pPr>
      <w:r w:rsidRPr="00E071DB">
        <w:t>Indicate the name(s) of the auditor(s);</w:t>
      </w:r>
    </w:p>
    <w:p w14:paraId="24B4B59B" w14:textId="77777777" w:rsidR="00265543" w:rsidRPr="00E071DB" w:rsidRDefault="00265543" w:rsidP="00F00930">
      <w:pPr>
        <w:pStyle w:val="List1"/>
      </w:pPr>
      <w:r w:rsidRPr="00E071DB">
        <w:t>Indicate the date(s), time(s) and place(s) of the audit;</w:t>
      </w:r>
    </w:p>
    <w:p w14:paraId="43A7C483" w14:textId="77777777" w:rsidR="00265543" w:rsidRPr="00E071DB" w:rsidRDefault="00265543" w:rsidP="00F00930">
      <w:pPr>
        <w:pStyle w:val="List1"/>
      </w:pPr>
      <w:r w:rsidRPr="00E071DB">
        <w:t>Identify location(s) to be audited;</w:t>
      </w:r>
    </w:p>
    <w:p w14:paraId="162AC131" w14:textId="77777777" w:rsidR="00265543" w:rsidRPr="00E071DB" w:rsidRDefault="00265543" w:rsidP="00F00930">
      <w:pPr>
        <w:pStyle w:val="List1"/>
      </w:pPr>
      <w:r w:rsidRPr="00E071DB">
        <w:t>Indicate the language of the audit;</w:t>
      </w:r>
    </w:p>
    <w:p w14:paraId="014221FD" w14:textId="5FF2C056" w:rsidR="00265543" w:rsidRPr="00E071DB" w:rsidRDefault="00265543" w:rsidP="00F00930">
      <w:pPr>
        <w:pStyle w:val="List1"/>
      </w:pPr>
      <w:r w:rsidRPr="00E071DB">
        <w:t>Identify any unique requirements of the CA relevant to the audit;</w:t>
      </w:r>
    </w:p>
    <w:p w14:paraId="611E8854" w14:textId="77777777" w:rsidR="00265543" w:rsidRPr="00E071DB" w:rsidRDefault="00265543" w:rsidP="00F00930">
      <w:pPr>
        <w:pStyle w:val="List1"/>
      </w:pPr>
      <w:r w:rsidRPr="00E071DB">
        <w:t>The time and effort that may be required to complete the process;</w:t>
      </w:r>
    </w:p>
    <w:p w14:paraId="6B60D8CE" w14:textId="77777777" w:rsidR="00265543" w:rsidRPr="00E071DB" w:rsidRDefault="00265543" w:rsidP="00F00930">
      <w:pPr>
        <w:pStyle w:val="List1"/>
      </w:pPr>
      <w:r w:rsidRPr="00E071DB">
        <w:t>If time and resources permit, it could be useful to conduct an internal pre-audit.</w:t>
      </w:r>
    </w:p>
    <w:p w14:paraId="7D6A376A" w14:textId="77777777" w:rsidR="00265543" w:rsidRPr="00E071DB" w:rsidRDefault="00265543" w:rsidP="00F00930">
      <w:pPr>
        <w:pStyle w:val="AnnexBHead1"/>
        <w:jc w:val="both"/>
      </w:pPr>
      <w:r w:rsidRPr="00E071DB">
        <w:t>Phase 1</w:t>
      </w:r>
    </w:p>
    <w:p w14:paraId="6EDCE2F4" w14:textId="77777777" w:rsidR="00265543" w:rsidRPr="00E071DB" w:rsidRDefault="00265543" w:rsidP="00F00930">
      <w:pPr>
        <w:pStyle w:val="Heading1separatationline"/>
        <w:jc w:val="both"/>
      </w:pPr>
    </w:p>
    <w:p w14:paraId="2AFB97D0" w14:textId="77777777" w:rsidR="00265543" w:rsidRPr="00E071DB" w:rsidRDefault="00265543" w:rsidP="00F00930">
      <w:pPr>
        <w:pStyle w:val="BodyText"/>
        <w:jc w:val="both"/>
      </w:pPr>
      <w:r w:rsidRPr="00E071DB">
        <w:t>Phase 1 activities should be conducted sufficiently in advance of the Phase 2 audit to allow the training organisation sufficient time to correct any Phase 1 non-conformities prior to the commencement of Phase 2.</w:t>
      </w:r>
    </w:p>
    <w:p w14:paraId="10FBD311" w14:textId="77777777" w:rsidR="00265543" w:rsidRPr="00E071DB" w:rsidRDefault="00265543" w:rsidP="00F00930">
      <w:pPr>
        <w:pStyle w:val="BodyText"/>
        <w:jc w:val="both"/>
      </w:pPr>
      <w:r w:rsidRPr="00E071DB">
        <w:t>Phase 1 should consist of:</w:t>
      </w:r>
    </w:p>
    <w:p w14:paraId="27DCF81D" w14:textId="77777777" w:rsidR="00265543" w:rsidRPr="00E071DB" w:rsidRDefault="00265543" w:rsidP="0095370C">
      <w:pPr>
        <w:pStyle w:val="List1"/>
        <w:numPr>
          <w:ilvl w:val="0"/>
          <w:numId w:val="44"/>
        </w:numPr>
      </w:pPr>
      <w:r w:rsidRPr="00E071DB">
        <w:t>Training Management System documentation review.</w:t>
      </w:r>
    </w:p>
    <w:p w14:paraId="63272834" w14:textId="18750EF4" w:rsidR="00265543" w:rsidRPr="00E071DB" w:rsidRDefault="00265543" w:rsidP="00F00930">
      <w:pPr>
        <w:pStyle w:val="List1text"/>
      </w:pPr>
      <w:r w:rsidRPr="00E071DB">
        <w:lastRenderedPageBreak/>
        <w:t xml:space="preserve">The TMS documentation should confirm that a training management system, including internal audit programs, is in place and is used to review and improve the quality of training at the </w:t>
      </w:r>
      <w:r w:rsidR="00F95F83">
        <w:t>ATON</w:t>
      </w:r>
      <w:r w:rsidRPr="00E071DB">
        <w:t xml:space="preserve"> training organisation.  A comparison of the training management system documentation against the requirements of an approved quality system standard which is recognised by the C</w:t>
      </w:r>
      <w:r w:rsidR="00F95F83">
        <w:t>A</w:t>
      </w:r>
      <w:r w:rsidRPr="00E071DB">
        <w:t xml:space="preserve"> should be performed.  The training management system should at a minimum reflect </w:t>
      </w:r>
      <w:r w:rsidRPr="00F95F83">
        <w:t>ANNEX C</w:t>
      </w:r>
      <w:r w:rsidRPr="00E071DB">
        <w:t xml:space="preserve"> of this Guideline.</w:t>
      </w:r>
    </w:p>
    <w:p w14:paraId="703E5184" w14:textId="77777777" w:rsidR="00265543" w:rsidRPr="00E071DB" w:rsidRDefault="00265543" w:rsidP="0095370C">
      <w:pPr>
        <w:pStyle w:val="List1"/>
        <w:numPr>
          <w:ilvl w:val="0"/>
          <w:numId w:val="44"/>
        </w:numPr>
      </w:pPr>
      <w:r w:rsidRPr="00E071DB">
        <w:t>Training course materials, curricula and simulator capability review.</w:t>
      </w:r>
    </w:p>
    <w:p w14:paraId="21CA341C" w14:textId="524D2A7B" w:rsidR="00265543" w:rsidRPr="00E071DB" w:rsidRDefault="00265543" w:rsidP="00F00930">
      <w:pPr>
        <w:pStyle w:val="List1text"/>
      </w:pPr>
      <w:r w:rsidRPr="00E071DB">
        <w:t>The curricula, course materials and simulator capabilities should be compared with the various IALA recommendations, guidelines, model courses and any additional requirements of the C</w:t>
      </w:r>
      <w:r w:rsidR="00F95F83">
        <w:t>A</w:t>
      </w:r>
      <w:r w:rsidRPr="00E071DB">
        <w:t>.</w:t>
      </w:r>
    </w:p>
    <w:p w14:paraId="653DD316" w14:textId="77777777" w:rsidR="00265543" w:rsidRPr="00E071DB" w:rsidRDefault="00265543" w:rsidP="0095370C">
      <w:pPr>
        <w:pStyle w:val="List1"/>
        <w:numPr>
          <w:ilvl w:val="0"/>
          <w:numId w:val="44"/>
        </w:numPr>
      </w:pPr>
      <w:r w:rsidRPr="00E071DB">
        <w:t>Review of instructor and examiner qualifications.</w:t>
      </w:r>
    </w:p>
    <w:p w14:paraId="0FD7E6AF" w14:textId="77777777" w:rsidR="00265543" w:rsidRPr="00E071DB" w:rsidRDefault="00265543" w:rsidP="00F00930">
      <w:pPr>
        <w:pStyle w:val="List1text"/>
      </w:pPr>
      <w:r w:rsidRPr="00E071DB">
        <w:t>Documents certifying instructor and examiner qualifications should be reviewed to ensure the individuals are suitable for the functions they perform.</w:t>
      </w:r>
    </w:p>
    <w:p w14:paraId="68B98C6E" w14:textId="77777777" w:rsidR="00265543" w:rsidRPr="00E071DB" w:rsidRDefault="00265543" w:rsidP="0095370C">
      <w:pPr>
        <w:pStyle w:val="List1"/>
        <w:numPr>
          <w:ilvl w:val="0"/>
          <w:numId w:val="44"/>
        </w:numPr>
      </w:pPr>
      <w:r w:rsidRPr="00E071DB">
        <w:t>Review of internal audit program.</w:t>
      </w:r>
    </w:p>
    <w:p w14:paraId="314D5564" w14:textId="77777777" w:rsidR="00265543" w:rsidRPr="00E071DB" w:rsidRDefault="00265543" w:rsidP="00F00930">
      <w:pPr>
        <w:pStyle w:val="List1text"/>
      </w:pPr>
      <w:r w:rsidRPr="00E071DB">
        <w:t>The training organisation’s internal audit program schedule should have a plan to correct non-conformities found in the phase 1 of the audit prior to initiation of the Phase 2 audit.</w:t>
      </w:r>
    </w:p>
    <w:p w14:paraId="7ED1B9B6" w14:textId="77777777" w:rsidR="00265543" w:rsidRPr="00E071DB" w:rsidRDefault="00265543" w:rsidP="0095370C">
      <w:pPr>
        <w:pStyle w:val="List1"/>
        <w:numPr>
          <w:ilvl w:val="0"/>
          <w:numId w:val="44"/>
        </w:numPr>
      </w:pPr>
      <w:r w:rsidRPr="00E071DB">
        <w:t>Reporting.</w:t>
      </w:r>
    </w:p>
    <w:p w14:paraId="4ECE79E5" w14:textId="77777777" w:rsidR="00265543" w:rsidRPr="00E071DB" w:rsidRDefault="00265543" w:rsidP="00F00930">
      <w:pPr>
        <w:pStyle w:val="List1text"/>
      </w:pPr>
      <w:r w:rsidRPr="00E071DB">
        <w:t>The results of Phase 1 audit activities should be documented in a report.  The report should list the documents reviewed, and summarise the results of the Phase 1 audit.</w:t>
      </w:r>
    </w:p>
    <w:p w14:paraId="62272CEB" w14:textId="55015FEA" w:rsidR="00265543" w:rsidRDefault="00265543" w:rsidP="00F00930">
      <w:pPr>
        <w:pStyle w:val="BodyText"/>
        <w:jc w:val="both"/>
      </w:pPr>
      <w:r w:rsidRPr="00E071DB">
        <w:t>The auditor should identify any non-conformities in the compliance with the TMS documentation, course curricula, course materials, or instructor/examiner qualifications.  The training organisation should correct the non-conformities and report the proposed corrections to the auditor for the appropriate response prior to Phase 2 of the audit.</w:t>
      </w:r>
    </w:p>
    <w:p w14:paraId="30C988E6" w14:textId="77777777" w:rsidR="00F95F83" w:rsidRPr="00E071DB" w:rsidRDefault="00F95F83" w:rsidP="00F00930">
      <w:pPr>
        <w:pStyle w:val="BodyText"/>
        <w:jc w:val="both"/>
      </w:pPr>
    </w:p>
    <w:p w14:paraId="13F30E56" w14:textId="77777777" w:rsidR="00265543" w:rsidRPr="00E071DB" w:rsidRDefault="00265543" w:rsidP="00F00930">
      <w:pPr>
        <w:pStyle w:val="AnnexBHead1"/>
        <w:jc w:val="both"/>
      </w:pPr>
      <w:r w:rsidRPr="00E071DB">
        <w:t>Phase 2</w:t>
      </w:r>
    </w:p>
    <w:p w14:paraId="6E79C059" w14:textId="77777777" w:rsidR="00265543" w:rsidRPr="00E071DB" w:rsidRDefault="00265543" w:rsidP="00F00930">
      <w:pPr>
        <w:pStyle w:val="Heading1separatationline"/>
        <w:jc w:val="both"/>
      </w:pPr>
    </w:p>
    <w:p w14:paraId="4FD4FEA2" w14:textId="77777777" w:rsidR="00265543" w:rsidRPr="00E071DB" w:rsidRDefault="00265543" w:rsidP="00F00930">
      <w:pPr>
        <w:pStyle w:val="BodyText"/>
        <w:jc w:val="both"/>
      </w:pPr>
      <w:r w:rsidRPr="00E071DB">
        <w:t>Phase 2 should consist of:</w:t>
      </w:r>
    </w:p>
    <w:p w14:paraId="693F7051" w14:textId="042E4762" w:rsidR="00265543" w:rsidRPr="00E071DB" w:rsidRDefault="00265543" w:rsidP="0095370C">
      <w:pPr>
        <w:pStyle w:val="List1"/>
        <w:numPr>
          <w:ilvl w:val="0"/>
          <w:numId w:val="44"/>
        </w:numPr>
      </w:pPr>
      <w:r w:rsidRPr="00E071DB">
        <w:t>Audit planning and scheduling</w:t>
      </w:r>
      <w:r w:rsidR="00F00930">
        <w:t xml:space="preserve">. </w:t>
      </w:r>
      <w:r w:rsidRPr="00E071DB">
        <w:t xml:space="preserve">Phase 2 of the audit should be conducted in accordance with the plan developed by the auditor.  Implementation of the plan should be co-ordinated with the </w:t>
      </w:r>
      <w:r w:rsidR="00F95F83">
        <w:t>AtoN</w:t>
      </w:r>
      <w:r w:rsidRPr="00E071DB">
        <w:t xml:space="preserve"> training organisation.</w:t>
      </w:r>
    </w:p>
    <w:p w14:paraId="41C4C398" w14:textId="77777777" w:rsidR="00265543" w:rsidRPr="00E071DB" w:rsidRDefault="00265543" w:rsidP="0095370C">
      <w:pPr>
        <w:pStyle w:val="List1"/>
        <w:numPr>
          <w:ilvl w:val="0"/>
          <w:numId w:val="44"/>
        </w:numPr>
      </w:pPr>
      <w:r w:rsidRPr="00E071DB">
        <w:t>Audit of TMS implementation</w:t>
      </w:r>
    </w:p>
    <w:p w14:paraId="349074D6" w14:textId="64A950BC" w:rsidR="00265543" w:rsidRPr="00E071DB" w:rsidRDefault="00265543" w:rsidP="00F00930">
      <w:pPr>
        <w:pStyle w:val="BodyText"/>
        <w:jc w:val="both"/>
      </w:pPr>
      <w:r w:rsidRPr="00E071DB">
        <w:t xml:space="preserve">The audit should determine the effective functioning and implementation of the training management system and verify conformity with documented procedures and instructions.  The audit should be scheduled to coincide with the presentation of the appropriate </w:t>
      </w:r>
      <w:r w:rsidR="00F95F83">
        <w:t>ATON</w:t>
      </w:r>
      <w:r w:rsidRPr="00E071DB">
        <w:t xml:space="preserve"> training activities. </w:t>
      </w:r>
    </w:p>
    <w:p w14:paraId="24DF0EAF" w14:textId="77777777" w:rsidR="00265543" w:rsidRPr="00E071DB" w:rsidRDefault="00265543" w:rsidP="00F00930">
      <w:pPr>
        <w:pStyle w:val="BodyText"/>
        <w:jc w:val="both"/>
      </w:pPr>
      <w:r w:rsidRPr="00E071DB">
        <w:t>The on-site audit may consist of:</w:t>
      </w:r>
    </w:p>
    <w:p w14:paraId="1C431A5B" w14:textId="77777777" w:rsidR="00265543" w:rsidRPr="00E071DB" w:rsidRDefault="00265543" w:rsidP="00F00930">
      <w:pPr>
        <w:pStyle w:val="Bullet1"/>
        <w:jc w:val="both"/>
      </w:pPr>
      <w:r w:rsidRPr="00E071DB">
        <w:t>an opening meeting;</w:t>
      </w:r>
    </w:p>
    <w:p w14:paraId="5556D32C" w14:textId="77777777" w:rsidR="00265543" w:rsidRPr="00E071DB" w:rsidRDefault="00265543" w:rsidP="00F00930">
      <w:pPr>
        <w:pStyle w:val="Bullet1"/>
        <w:jc w:val="both"/>
      </w:pPr>
      <w:r w:rsidRPr="00E071DB">
        <w:t>review of internal audits;</w:t>
      </w:r>
    </w:p>
    <w:p w14:paraId="7EF02F13" w14:textId="77777777" w:rsidR="00265543" w:rsidRPr="00E071DB" w:rsidRDefault="00265543" w:rsidP="00F00930">
      <w:pPr>
        <w:pStyle w:val="Bullet1"/>
        <w:jc w:val="both"/>
      </w:pPr>
      <w:r w:rsidRPr="00E071DB">
        <w:t>review of management review reports;</w:t>
      </w:r>
    </w:p>
    <w:p w14:paraId="5F4AE1EA" w14:textId="77777777" w:rsidR="00265543" w:rsidRPr="00E071DB" w:rsidRDefault="00265543" w:rsidP="00F00930">
      <w:pPr>
        <w:pStyle w:val="Bullet1"/>
        <w:jc w:val="both"/>
      </w:pPr>
      <w:r w:rsidRPr="00E071DB">
        <w:t>review of corrective action system including customer complaints and outstanding non-conformities and observations;</w:t>
      </w:r>
    </w:p>
    <w:p w14:paraId="56C9AB25" w14:textId="77777777" w:rsidR="00265543" w:rsidRPr="00E071DB" w:rsidRDefault="00265543" w:rsidP="00F00930">
      <w:pPr>
        <w:pStyle w:val="Bullet1"/>
        <w:jc w:val="both"/>
      </w:pPr>
      <w:r w:rsidRPr="00E071DB">
        <w:t>review of changes to TMS;</w:t>
      </w:r>
    </w:p>
    <w:p w14:paraId="11B77BD1" w14:textId="77777777" w:rsidR="00265543" w:rsidRPr="00E071DB" w:rsidRDefault="00265543" w:rsidP="00F00930">
      <w:pPr>
        <w:pStyle w:val="Bullet1"/>
        <w:jc w:val="both"/>
      </w:pPr>
      <w:r w:rsidRPr="00E071DB">
        <w:t>review of changes to management responsibility and authority;</w:t>
      </w:r>
    </w:p>
    <w:p w14:paraId="4715BE71" w14:textId="77777777" w:rsidR="00265543" w:rsidRPr="00E071DB" w:rsidRDefault="00265543" w:rsidP="00F00930">
      <w:pPr>
        <w:pStyle w:val="Bullet1"/>
        <w:jc w:val="both"/>
      </w:pPr>
      <w:r w:rsidRPr="00E071DB">
        <w:lastRenderedPageBreak/>
        <w:t>confirmation of instructor/examiner qualifications;</w:t>
      </w:r>
    </w:p>
    <w:p w14:paraId="2837D3C3" w14:textId="77777777" w:rsidR="00265543" w:rsidRPr="00E071DB" w:rsidRDefault="00265543" w:rsidP="00F00930">
      <w:pPr>
        <w:pStyle w:val="Bullet1"/>
        <w:jc w:val="both"/>
      </w:pPr>
      <w:r w:rsidRPr="00E071DB">
        <w:t>examination of programmed areas/activities including on-site monitoring of the course;</w:t>
      </w:r>
    </w:p>
    <w:p w14:paraId="00C3AA19" w14:textId="77777777" w:rsidR="00265543" w:rsidRPr="00E071DB" w:rsidRDefault="00265543" w:rsidP="00F00930">
      <w:pPr>
        <w:pStyle w:val="Bullet1"/>
        <w:jc w:val="both"/>
      </w:pPr>
      <w:r w:rsidRPr="00E071DB">
        <w:t>review of training records;</w:t>
      </w:r>
    </w:p>
    <w:p w14:paraId="6D6134C8" w14:textId="77777777" w:rsidR="00265543" w:rsidRPr="00E071DB" w:rsidRDefault="00265543" w:rsidP="00F00930">
      <w:pPr>
        <w:pStyle w:val="Bullet1"/>
        <w:jc w:val="both"/>
      </w:pPr>
      <w:r w:rsidRPr="00E071DB">
        <w:t>preparation of draft programme for next visit;</w:t>
      </w:r>
    </w:p>
    <w:p w14:paraId="4532C33C" w14:textId="77777777" w:rsidR="00265543" w:rsidRPr="00E071DB" w:rsidRDefault="00265543" w:rsidP="00F00930">
      <w:pPr>
        <w:pStyle w:val="Bullet1"/>
        <w:jc w:val="both"/>
      </w:pPr>
      <w:r w:rsidRPr="00E071DB">
        <w:t>closing meeting.</w:t>
      </w:r>
    </w:p>
    <w:p w14:paraId="4778AD70" w14:textId="77777777" w:rsidR="00265543" w:rsidRPr="00E071DB" w:rsidRDefault="00265543" w:rsidP="00F00930">
      <w:pPr>
        <w:pStyle w:val="BodyText"/>
        <w:jc w:val="both"/>
      </w:pPr>
      <w:r w:rsidRPr="00E071DB">
        <w:t>The opening meeting should include the introduction of the audit team, a brief review of the audit process, and a review of the audit plan.  The audit plan should be revised, if necessary, during the opening meeting to accommodate reasonable contingencies prior to proceeding with the onsite audit.</w:t>
      </w:r>
    </w:p>
    <w:p w14:paraId="7BA276F4" w14:textId="77777777" w:rsidR="00265543" w:rsidRPr="00E071DB" w:rsidRDefault="00265543" w:rsidP="00F00930">
      <w:pPr>
        <w:pStyle w:val="BodyText"/>
        <w:jc w:val="both"/>
      </w:pPr>
      <w:r w:rsidRPr="00E071DB">
        <w:t>The audit should proceed with interviews of personnel with key responsibility within the TMS, a review of training records, and observance of training delivery activities.</w:t>
      </w:r>
    </w:p>
    <w:p w14:paraId="22BA639B" w14:textId="09F63BC3" w:rsidR="00265543" w:rsidRPr="00E071DB" w:rsidRDefault="00265543" w:rsidP="00F00930">
      <w:pPr>
        <w:pStyle w:val="BodyText"/>
        <w:jc w:val="both"/>
      </w:pPr>
      <w:r w:rsidRPr="00E071DB">
        <w:t xml:space="preserve">Those portions of training reflected in the audit plan should be monitored to confirm compliance.  The instructor’s delivery, the interaction between instructor and </w:t>
      </w:r>
      <w:r w:rsidR="00C70849">
        <w:t>participant</w:t>
      </w:r>
      <w:r w:rsidRPr="00E071DB">
        <w:t xml:space="preserve">s and the </w:t>
      </w:r>
      <w:r w:rsidR="00C70849">
        <w:t>participant</w:t>
      </w:r>
      <w:r w:rsidRPr="00E071DB">
        <w:t xml:space="preserve"> assessment activities should be observed.  The auditor should ensure that the records are being handled in compliance with the TMS.</w:t>
      </w:r>
    </w:p>
    <w:p w14:paraId="638BF99D" w14:textId="4B864FBC" w:rsidR="00265543" w:rsidRPr="00E071DB" w:rsidRDefault="00265543" w:rsidP="00F00930">
      <w:pPr>
        <w:pStyle w:val="BodyText"/>
        <w:jc w:val="both"/>
      </w:pPr>
      <w:r w:rsidRPr="00E071DB">
        <w:t xml:space="preserve">At the closing meeting the results of the audit, including the non-conformities identified, the remedial action to be taken and the recommendation regarding approval, should be reviewed with representatives of the organisation providing </w:t>
      </w:r>
      <w:r w:rsidR="00F95F83">
        <w:t>ATON</w:t>
      </w:r>
      <w:r w:rsidRPr="00E071DB">
        <w:t xml:space="preserve"> training.</w:t>
      </w:r>
    </w:p>
    <w:p w14:paraId="2601914C" w14:textId="16065FE8" w:rsidR="00265543" w:rsidRPr="00E071DB" w:rsidRDefault="00265543" w:rsidP="00027B5C">
      <w:pPr>
        <w:pStyle w:val="List1"/>
        <w:ind w:left="567" w:hanging="567"/>
      </w:pPr>
      <w:r w:rsidRPr="00027B5C">
        <w:rPr>
          <w:b/>
        </w:rPr>
        <w:t>Reporting</w:t>
      </w:r>
      <w:r w:rsidR="00027B5C">
        <w:t xml:space="preserve">. </w:t>
      </w:r>
      <w:r w:rsidRPr="00E071DB">
        <w:t xml:space="preserve">The Phase 2 results of the audit activities should be documented in a report.  </w:t>
      </w:r>
    </w:p>
    <w:p w14:paraId="252FD3E6" w14:textId="77777777" w:rsidR="00265543" w:rsidRPr="00E071DB" w:rsidRDefault="00265543" w:rsidP="00F00930">
      <w:pPr>
        <w:pStyle w:val="BodyText"/>
        <w:jc w:val="both"/>
      </w:pPr>
      <w:r w:rsidRPr="00E071DB">
        <w:t>The report should:</w:t>
      </w:r>
    </w:p>
    <w:p w14:paraId="36E0D661" w14:textId="77777777" w:rsidR="00265543" w:rsidRPr="00E071DB" w:rsidRDefault="00265543" w:rsidP="00F00930">
      <w:pPr>
        <w:pStyle w:val="Bullet1"/>
        <w:jc w:val="both"/>
      </w:pPr>
      <w:r w:rsidRPr="00E071DB">
        <w:t>summarise the results of the phase 2 audit;</w:t>
      </w:r>
    </w:p>
    <w:p w14:paraId="6A8D0713" w14:textId="77777777" w:rsidR="00265543" w:rsidRPr="00E071DB" w:rsidRDefault="00265543" w:rsidP="00F00930">
      <w:pPr>
        <w:pStyle w:val="Bullet1"/>
        <w:jc w:val="both"/>
      </w:pPr>
      <w:r w:rsidRPr="00E071DB">
        <w:t>include identified non-conformities;</w:t>
      </w:r>
    </w:p>
    <w:p w14:paraId="3F555AD0" w14:textId="77777777" w:rsidR="00265543" w:rsidRPr="00E071DB" w:rsidRDefault="00265543" w:rsidP="00F00930">
      <w:pPr>
        <w:pStyle w:val="Bullet1"/>
        <w:jc w:val="both"/>
      </w:pPr>
      <w:r w:rsidRPr="00E071DB">
        <w:t>indicate requirements for timely corrective action and any follow-up activities;</w:t>
      </w:r>
    </w:p>
    <w:p w14:paraId="4889C184" w14:textId="77777777" w:rsidR="00265543" w:rsidRPr="00E071DB" w:rsidRDefault="00265543" w:rsidP="00F00930">
      <w:pPr>
        <w:pStyle w:val="Bullet1"/>
        <w:jc w:val="both"/>
      </w:pPr>
      <w:r w:rsidRPr="00E071DB">
        <w:t>indicate the recommendation for approval.</w:t>
      </w:r>
    </w:p>
    <w:p w14:paraId="67D1CAA1" w14:textId="1CCE8D59" w:rsidR="00265543" w:rsidRDefault="00265543" w:rsidP="00F00930">
      <w:pPr>
        <w:pStyle w:val="BodyText"/>
        <w:jc w:val="both"/>
      </w:pPr>
      <w:r w:rsidRPr="00E071DB">
        <w:t>Where practicable, the audit report should be prepared for presentation at the closing meeting.</w:t>
      </w:r>
    </w:p>
    <w:p w14:paraId="3B113DDD" w14:textId="77777777" w:rsidR="00F95F83" w:rsidRPr="00E071DB" w:rsidRDefault="00F95F83" w:rsidP="00F00930">
      <w:pPr>
        <w:pStyle w:val="BodyText"/>
        <w:jc w:val="both"/>
      </w:pPr>
    </w:p>
    <w:p w14:paraId="76576EFB" w14:textId="77777777" w:rsidR="00265543" w:rsidRPr="00E071DB" w:rsidRDefault="00265543" w:rsidP="00F00930">
      <w:pPr>
        <w:pStyle w:val="AnnexBHead1"/>
        <w:jc w:val="both"/>
      </w:pPr>
      <w:r w:rsidRPr="00E071DB">
        <w:t>Phase 3</w:t>
      </w:r>
    </w:p>
    <w:p w14:paraId="134993FD" w14:textId="77777777" w:rsidR="00265543" w:rsidRPr="00E071DB" w:rsidRDefault="00265543" w:rsidP="00F00930">
      <w:pPr>
        <w:pStyle w:val="Heading1separatationline"/>
        <w:jc w:val="both"/>
      </w:pPr>
    </w:p>
    <w:p w14:paraId="08BF0DAE" w14:textId="210C47CE" w:rsidR="00265543" w:rsidRPr="00E071DB" w:rsidRDefault="00027B5C" w:rsidP="00F00930">
      <w:pPr>
        <w:pStyle w:val="BodyText"/>
        <w:jc w:val="both"/>
      </w:pPr>
      <w:r>
        <w:t>Phase 3 should consist of:</w:t>
      </w:r>
    </w:p>
    <w:p w14:paraId="247C8B9A" w14:textId="77777777" w:rsidR="00265543" w:rsidRPr="00E071DB" w:rsidRDefault="00265543" w:rsidP="0095370C">
      <w:pPr>
        <w:pStyle w:val="List1"/>
        <w:numPr>
          <w:ilvl w:val="0"/>
          <w:numId w:val="45"/>
        </w:numPr>
      </w:pPr>
      <w:r w:rsidRPr="00E071DB">
        <w:t>Audit follow-up activities</w:t>
      </w:r>
    </w:p>
    <w:p w14:paraId="5904600C" w14:textId="77777777" w:rsidR="00265543" w:rsidRPr="00E071DB" w:rsidRDefault="00265543" w:rsidP="00F00930">
      <w:pPr>
        <w:pStyle w:val="List1text"/>
      </w:pPr>
      <w:r w:rsidRPr="00E071DB">
        <w:t>The training organisation is responsible for correcting any non-conformities identified during the audit.  The training organisation should report proposed corrective actions to the auditor for review and acceptance.  The auditor should review the proposed corrective actions submitted by the training organisation and determine their acceptability.</w:t>
      </w:r>
    </w:p>
    <w:p w14:paraId="17E582AE" w14:textId="77777777" w:rsidR="00265543" w:rsidRPr="00E071DB" w:rsidRDefault="00265543" w:rsidP="00F00930">
      <w:pPr>
        <w:pStyle w:val="List1text"/>
      </w:pPr>
      <w:r w:rsidRPr="00E071DB">
        <w:t>If the proposed corrective actions are acceptable, the auditor should, by documented correspondence with the training organisation, indicate the acceptability of the proposed corrective actions.  Depending on the nature of the non-conformities the auditor may require a follow-up audit to confirm effectiveness of the implemented corrective actions.</w:t>
      </w:r>
    </w:p>
    <w:p w14:paraId="5AD30A47" w14:textId="77777777" w:rsidR="00265543" w:rsidRPr="00E071DB" w:rsidRDefault="00265543" w:rsidP="0095370C">
      <w:pPr>
        <w:pStyle w:val="List1"/>
        <w:numPr>
          <w:ilvl w:val="0"/>
          <w:numId w:val="45"/>
        </w:numPr>
      </w:pPr>
      <w:r w:rsidRPr="00E071DB">
        <w:t>Issuing the Certificate of Approval</w:t>
      </w:r>
    </w:p>
    <w:p w14:paraId="6D3E210E" w14:textId="38778569" w:rsidR="00265543" w:rsidRPr="00E071DB" w:rsidRDefault="00265543" w:rsidP="00F00930">
      <w:pPr>
        <w:pStyle w:val="List1text"/>
      </w:pPr>
      <w:r w:rsidRPr="00E071DB">
        <w:lastRenderedPageBreak/>
        <w:t>Upon satisfactory closure of audit activities</w:t>
      </w:r>
      <w:r w:rsidR="00F95F83">
        <w:t>,</w:t>
      </w:r>
      <w:r w:rsidRPr="00E071DB">
        <w:t xml:space="preserve"> a </w:t>
      </w:r>
      <w:r w:rsidR="00F95F83">
        <w:t xml:space="preserve">Certificate </w:t>
      </w:r>
      <w:r w:rsidRPr="00E071DB">
        <w:t>of Approval valid for a period</w:t>
      </w:r>
      <w:r w:rsidR="000546D4">
        <w:t xml:space="preserve"> set by the CA</w:t>
      </w:r>
      <w:r w:rsidR="000546D4">
        <w:rPr>
          <w:rStyle w:val="FootnoteReference"/>
        </w:rPr>
        <w:footnoteReference w:id="6"/>
      </w:r>
      <w:r w:rsidR="000546D4">
        <w:t xml:space="preserve"> and </w:t>
      </w:r>
      <w:r w:rsidRPr="00E071DB">
        <w:t>subject to periodic audit of the TMS, should be issued to the training organisation.</w:t>
      </w:r>
    </w:p>
    <w:p w14:paraId="0386F912" w14:textId="5BDACE05" w:rsidR="00265543" w:rsidRPr="00E071DB" w:rsidRDefault="00265543" w:rsidP="00F00930">
      <w:pPr>
        <w:pStyle w:val="List1text"/>
      </w:pPr>
      <w:r w:rsidRPr="00E071DB">
        <w:t xml:space="preserve">The CA should retain one copy of the certificate and one copy should be sent to IALA </w:t>
      </w:r>
      <w:r w:rsidR="000546D4">
        <w:t>under a suitable covering letter</w:t>
      </w:r>
      <w:r w:rsidRPr="00E071DB">
        <w:t>.  If possible, the Certificate should be sent to IALA in electronic format (</w:t>
      </w:r>
      <w:hyperlink r:id="rId25" w:history="1">
        <w:r w:rsidRPr="00E071DB">
          <w:rPr>
            <w:rStyle w:val="Hyperlink"/>
          </w:rPr>
          <w:t>contact@iala-aism.org</w:t>
        </w:r>
      </w:hyperlink>
      <w:r w:rsidRPr="00E071DB">
        <w:t>).</w:t>
      </w:r>
    </w:p>
    <w:p w14:paraId="6C0DD910" w14:textId="77777777" w:rsidR="00265543" w:rsidRPr="00E071DB" w:rsidRDefault="00265543" w:rsidP="00F00930">
      <w:pPr>
        <w:pStyle w:val="AnnexBHead1"/>
        <w:jc w:val="both"/>
      </w:pPr>
      <w:r w:rsidRPr="00E071DB">
        <w:t>Follow-up phase</w:t>
      </w:r>
    </w:p>
    <w:p w14:paraId="6A4D3D7C" w14:textId="77777777" w:rsidR="00265543" w:rsidRPr="00E071DB" w:rsidRDefault="00265543" w:rsidP="00F00930">
      <w:pPr>
        <w:pStyle w:val="Heading1separatationline"/>
        <w:jc w:val="both"/>
      </w:pPr>
    </w:p>
    <w:p w14:paraId="303CB5DC" w14:textId="565C6B37" w:rsidR="00265543" w:rsidRPr="00E071DB" w:rsidRDefault="00265543" w:rsidP="00F00930">
      <w:pPr>
        <w:pStyle w:val="BodyText"/>
        <w:jc w:val="both"/>
      </w:pPr>
      <w:r w:rsidRPr="00E071DB">
        <w:t xml:space="preserve">After the initial </w:t>
      </w:r>
      <w:r w:rsidR="002D7B57" w:rsidRPr="00E071DB">
        <w:t>accreditation,</w:t>
      </w:r>
      <w:r w:rsidRPr="00E071DB">
        <w:t xml:space="preserve"> there should be periodic audits for the continued validity of the Accreditation Certificate.</w:t>
      </w:r>
    </w:p>
    <w:p w14:paraId="24197D69" w14:textId="77777777" w:rsidR="00265543" w:rsidRPr="00E071DB" w:rsidRDefault="00265543" w:rsidP="00F00930">
      <w:pPr>
        <w:pStyle w:val="BodyText"/>
        <w:jc w:val="both"/>
      </w:pPr>
      <w:r w:rsidRPr="00E071DB">
        <w:t>The follow-up phase should consist of:</w:t>
      </w:r>
    </w:p>
    <w:p w14:paraId="00ECD960" w14:textId="77777777" w:rsidR="00265543" w:rsidRPr="00E071DB" w:rsidRDefault="00265543" w:rsidP="0095370C">
      <w:pPr>
        <w:pStyle w:val="List1"/>
        <w:numPr>
          <w:ilvl w:val="0"/>
          <w:numId w:val="45"/>
        </w:numPr>
      </w:pPr>
      <w:r w:rsidRPr="00E071DB">
        <w:t>Periodic audit activities</w:t>
      </w:r>
    </w:p>
    <w:p w14:paraId="195BDC25" w14:textId="77777777" w:rsidR="00265543" w:rsidRPr="00E071DB" w:rsidRDefault="00265543" w:rsidP="00F00930">
      <w:pPr>
        <w:pStyle w:val="List1text"/>
      </w:pPr>
      <w:r w:rsidRPr="00E071DB">
        <w:t>The training organisation is responsible for correcting any deficiencies identified during the periodic audit.  The training organisation should report corrective actions to the auditor for review and acceptance.  The auditor should review the corrective actions submitted by the training organisation and determine their acceptability.</w:t>
      </w:r>
    </w:p>
    <w:p w14:paraId="7419279E" w14:textId="77777777" w:rsidR="00265543" w:rsidRPr="00E071DB" w:rsidRDefault="00265543" w:rsidP="00F00930">
      <w:pPr>
        <w:pStyle w:val="List1text"/>
      </w:pPr>
      <w:r w:rsidRPr="00E071DB">
        <w:t>If the corrective actions are acceptable, the auditor should, by documented correspondence with the training organisation, indicate the acceptability of the corrective actions.  Depending on the nature of the non-conformities the auditor may require a follow-up audit to confirm effectiveness of the implemented corrective actions or, in the case of major non-conformities, recommend that the Approval Certificate be suspended until corrective action has been undertaken successfully.</w:t>
      </w:r>
    </w:p>
    <w:p w14:paraId="0411DC3D" w14:textId="77777777" w:rsidR="00265543" w:rsidRPr="00E071DB" w:rsidRDefault="00265543" w:rsidP="0095370C">
      <w:pPr>
        <w:pStyle w:val="List1"/>
        <w:numPr>
          <w:ilvl w:val="0"/>
          <w:numId w:val="45"/>
        </w:numPr>
      </w:pPr>
      <w:r w:rsidRPr="00E071DB">
        <w:t>Endorsement of the Approval Certificate</w:t>
      </w:r>
    </w:p>
    <w:p w14:paraId="3C3AC762" w14:textId="77777777" w:rsidR="00265543" w:rsidRPr="00E071DB" w:rsidRDefault="00265543" w:rsidP="00F00930">
      <w:pPr>
        <w:pStyle w:val="List1text"/>
      </w:pPr>
      <w:r w:rsidRPr="00E071DB">
        <w:t>Upon satisfactory completion of the periodic audit activities an endorsement should be made on the Approval Certificate.</w:t>
      </w:r>
    </w:p>
    <w:p w14:paraId="35FFCF6C" w14:textId="77777777" w:rsidR="00265543" w:rsidRPr="00E071DB" w:rsidRDefault="00265543" w:rsidP="00F00930">
      <w:pPr>
        <w:pStyle w:val="BodyText"/>
        <w:jc w:val="both"/>
      </w:pPr>
    </w:p>
    <w:p w14:paraId="31C52D63" w14:textId="77777777" w:rsidR="00265543" w:rsidRPr="00E071DB" w:rsidRDefault="00265543" w:rsidP="00F00930">
      <w:pPr>
        <w:spacing w:after="200" w:line="276" w:lineRule="auto"/>
        <w:jc w:val="both"/>
        <w:rPr>
          <w:sz w:val="22"/>
        </w:rPr>
      </w:pPr>
      <w:r w:rsidRPr="00E071DB">
        <w:br w:type="page"/>
      </w:r>
    </w:p>
    <w:p w14:paraId="746B0FEB" w14:textId="77777777" w:rsidR="00265543" w:rsidRPr="00E071DB" w:rsidRDefault="00265543" w:rsidP="00265543">
      <w:pPr>
        <w:pStyle w:val="Annex"/>
      </w:pPr>
      <w:bookmarkStart w:id="66" w:name="_Toc223954757"/>
      <w:bookmarkStart w:id="67" w:name="_Toc226602426"/>
      <w:bookmarkStart w:id="68" w:name="_Ref306455926"/>
      <w:bookmarkStart w:id="69" w:name="_Toc306778873"/>
      <w:bookmarkStart w:id="70" w:name="_Ref306868712"/>
      <w:bookmarkStart w:id="71" w:name="_Toc461287612"/>
      <w:bookmarkStart w:id="72" w:name="_Ref461288524"/>
      <w:bookmarkStart w:id="73" w:name="_Toc488859864"/>
      <w:r w:rsidRPr="00E071DB">
        <w:rPr>
          <w:caps w:val="0"/>
        </w:rPr>
        <w:lastRenderedPageBreak/>
        <w:t>TRAINING MANAGEMENT SYSTEM (TMS) AS A QUALITY SYSTEM MODEL FOR TRAINING ORGANISATIONS</w:t>
      </w:r>
      <w:bookmarkEnd w:id="66"/>
      <w:bookmarkEnd w:id="67"/>
      <w:bookmarkEnd w:id="68"/>
      <w:bookmarkEnd w:id="69"/>
      <w:bookmarkEnd w:id="70"/>
      <w:bookmarkEnd w:id="71"/>
      <w:bookmarkEnd w:id="72"/>
      <w:bookmarkEnd w:id="73"/>
    </w:p>
    <w:p w14:paraId="4A4EAC39" w14:textId="77777777" w:rsidR="00265543" w:rsidRPr="00E071DB" w:rsidRDefault="00265543" w:rsidP="00265543">
      <w:pPr>
        <w:pStyle w:val="AnnexCHead1"/>
      </w:pPr>
      <w:r w:rsidRPr="00E071DB">
        <w:t>INTRODUCTION</w:t>
      </w:r>
    </w:p>
    <w:p w14:paraId="4731D84E" w14:textId="77777777" w:rsidR="00265543" w:rsidRPr="00E071DB" w:rsidRDefault="00265543" w:rsidP="00265543">
      <w:pPr>
        <w:pStyle w:val="Heading1separatationline"/>
      </w:pPr>
    </w:p>
    <w:p w14:paraId="5E43FAC1" w14:textId="348AA268" w:rsidR="00265543" w:rsidRPr="00E071DB" w:rsidRDefault="00265543" w:rsidP="00230173">
      <w:pPr>
        <w:pStyle w:val="BodyText"/>
        <w:jc w:val="both"/>
      </w:pPr>
      <w:r w:rsidRPr="00E071DB">
        <w:t xml:space="preserve">This Training Management System (TMS) model for training organisations serves as an </w:t>
      </w:r>
      <w:r w:rsidR="00230173">
        <w:t>“</w:t>
      </w:r>
      <w:r w:rsidRPr="00E071DB">
        <w:t>a</w:t>
      </w:r>
      <w:r w:rsidR="00230173">
        <w:t>pproved quality system standard”</w:t>
      </w:r>
      <w:r w:rsidRPr="00E071DB">
        <w:t xml:space="preserve"> for training of </w:t>
      </w:r>
      <w:r w:rsidR="00F95F83">
        <w:t>ATON</w:t>
      </w:r>
      <w:r w:rsidRPr="00E071DB">
        <w:t xml:space="preserve"> Personnel.  This standard focuses strictly on the quality provision of training and should be applied to the training of </w:t>
      </w:r>
      <w:r w:rsidR="00F95F83">
        <w:t>ATON</w:t>
      </w:r>
      <w:r w:rsidRPr="00E071DB">
        <w:t xml:space="preserve"> </w:t>
      </w:r>
      <w:r w:rsidR="00230173">
        <w:t>managers and technicians</w:t>
      </w:r>
      <w:r w:rsidRPr="00E071DB">
        <w:t xml:space="preserve"> provided by training organisations.  </w:t>
      </w:r>
    </w:p>
    <w:p w14:paraId="70F7B6D2" w14:textId="58D7A7A9" w:rsidR="00265543" w:rsidRPr="00E071DB" w:rsidRDefault="00265543" w:rsidP="00230173">
      <w:pPr>
        <w:pStyle w:val="BodyText"/>
        <w:jc w:val="both"/>
      </w:pPr>
      <w:r w:rsidRPr="00E071DB">
        <w:t xml:space="preserve">This standard is compatible with other existing quality system standards and the requirements identified within it can easily be incorporated into existing quality systems.  The standard does however, constitute a model for compliance with other quality system standards; its requirements identify those issues having the most significant impact on the successful training of </w:t>
      </w:r>
      <w:r w:rsidR="00F95F83">
        <w:t>ATON</w:t>
      </w:r>
      <w:r w:rsidRPr="00E071DB">
        <w:t xml:space="preserve"> Personnel.</w:t>
      </w:r>
    </w:p>
    <w:p w14:paraId="6A2D8807" w14:textId="6A92D08E" w:rsidR="00265543" w:rsidRPr="00E071DB" w:rsidRDefault="00265543" w:rsidP="00230173">
      <w:pPr>
        <w:pStyle w:val="BodyText"/>
        <w:jc w:val="both"/>
      </w:pPr>
      <w:r w:rsidRPr="00E071DB">
        <w:t xml:space="preserve">Training organisations that have already implemented a formal quality system should use this standard to ensure that their system addresses </w:t>
      </w:r>
      <w:r w:rsidR="00230173" w:rsidRPr="00E071DB">
        <w:t xml:space="preserve">adequately </w:t>
      </w:r>
      <w:r w:rsidRPr="00E071DB">
        <w:t>relevant training concerns.  Training organisations that have not implemented a formal quality system should use this standard as the basis for the development of a quality training system.</w:t>
      </w:r>
    </w:p>
    <w:p w14:paraId="6FC86A8D" w14:textId="77777777" w:rsidR="00265543" w:rsidRPr="00E071DB" w:rsidRDefault="00265543" w:rsidP="00230173">
      <w:pPr>
        <w:pStyle w:val="BodyText"/>
        <w:jc w:val="both"/>
      </w:pPr>
      <w:r w:rsidRPr="00E071DB">
        <w:t>An audit of a training management system should include the issues identified by this standard.</w:t>
      </w:r>
    </w:p>
    <w:p w14:paraId="76ACA6A5" w14:textId="77777777" w:rsidR="00265543" w:rsidRPr="00E071DB" w:rsidRDefault="00265543" w:rsidP="00230173">
      <w:pPr>
        <w:pStyle w:val="AnnexCHead2"/>
        <w:jc w:val="both"/>
      </w:pPr>
      <w:r w:rsidRPr="00E071DB">
        <w:t>Scope</w:t>
      </w:r>
    </w:p>
    <w:p w14:paraId="5881F8DB" w14:textId="77777777" w:rsidR="00265543" w:rsidRPr="00E071DB" w:rsidRDefault="00265543" w:rsidP="00230173">
      <w:pPr>
        <w:pStyle w:val="Heading2separationline"/>
        <w:jc w:val="both"/>
      </w:pPr>
    </w:p>
    <w:p w14:paraId="0D34DF93" w14:textId="68471738" w:rsidR="00265543" w:rsidRPr="00E071DB" w:rsidRDefault="00265543" w:rsidP="00230173">
      <w:pPr>
        <w:pStyle w:val="BodyText"/>
        <w:jc w:val="both"/>
      </w:pPr>
      <w:r w:rsidRPr="00E071DB">
        <w:t xml:space="preserve">This standard applies to organisations that provide training to, and verify the competence of, individuals seeking qualifications </w:t>
      </w:r>
      <w:r w:rsidR="001F6D0E">
        <w:t>AtoN managers and technicians</w:t>
      </w:r>
      <w:r w:rsidRPr="00E071DB">
        <w:t xml:space="preserve"> in accordance with the provisions of IALA Recommendation </w:t>
      </w:r>
      <w:r w:rsidR="001F6D0E">
        <w:t xml:space="preserve">E-141 on </w:t>
      </w:r>
      <w:r w:rsidR="001F6D0E" w:rsidRPr="00AB78A3">
        <w:rPr>
          <w:rFonts w:cs="Arial"/>
          <w:lang w:eastAsia="de-DE"/>
        </w:rPr>
        <w:t xml:space="preserve">Standards for </w:t>
      </w:r>
      <w:r w:rsidR="001F6D0E">
        <w:rPr>
          <w:rFonts w:cs="Arial"/>
          <w:lang w:eastAsia="de-DE"/>
        </w:rPr>
        <w:t xml:space="preserve">the </w:t>
      </w:r>
      <w:r w:rsidR="001F6D0E" w:rsidRPr="00AB78A3">
        <w:rPr>
          <w:rFonts w:cs="Arial"/>
          <w:lang w:eastAsia="de-DE"/>
        </w:rPr>
        <w:t>Training and</w:t>
      </w:r>
      <w:r w:rsidR="001F6D0E">
        <w:rPr>
          <w:rFonts w:cs="Arial"/>
          <w:lang w:eastAsia="de-DE"/>
        </w:rPr>
        <w:t xml:space="preserve"> Certification of AtoN personnel</w:t>
      </w:r>
      <w:r w:rsidRPr="00E071DB">
        <w:t xml:space="preserve">.  Training organisations should establish, implement and maintain a TMS to ensure that </w:t>
      </w:r>
      <w:r w:rsidR="00C70849">
        <w:t>participant</w:t>
      </w:r>
      <w:r w:rsidRPr="00E071DB">
        <w:t xml:space="preserve">s are provided </w:t>
      </w:r>
      <w:r w:rsidR="001F6D0E">
        <w:t xml:space="preserve">with </w:t>
      </w:r>
      <w:r w:rsidRPr="00E071DB">
        <w:t xml:space="preserve">the training necessary to achieve the competence required for the relevant qualifications being sought </w:t>
      </w:r>
      <w:r w:rsidR="001F6D0E">
        <w:t>as an AtoN manager or technician.</w:t>
      </w:r>
    </w:p>
    <w:p w14:paraId="4071C11A" w14:textId="77777777" w:rsidR="00265543" w:rsidRPr="00E071DB" w:rsidRDefault="00265543" w:rsidP="00230173">
      <w:pPr>
        <w:pStyle w:val="AnnexCHead1"/>
        <w:jc w:val="both"/>
      </w:pPr>
      <w:r w:rsidRPr="00E071DB">
        <w:rPr>
          <w:caps w:val="0"/>
        </w:rPr>
        <w:t>TRAINING MANAGEMENT REQUIREMENTS</w:t>
      </w:r>
    </w:p>
    <w:p w14:paraId="6709CCD9" w14:textId="77777777" w:rsidR="00265543" w:rsidRPr="00E071DB" w:rsidRDefault="00265543" w:rsidP="00230173">
      <w:pPr>
        <w:pStyle w:val="Heading1separatationline"/>
        <w:jc w:val="both"/>
      </w:pPr>
    </w:p>
    <w:p w14:paraId="7E0488D4" w14:textId="77777777" w:rsidR="00265543" w:rsidRPr="00E071DB" w:rsidRDefault="00265543" w:rsidP="00230173">
      <w:pPr>
        <w:pStyle w:val="AnnexCHead2"/>
        <w:jc w:val="both"/>
      </w:pPr>
      <w:r w:rsidRPr="00E071DB">
        <w:t>Quality Policy</w:t>
      </w:r>
    </w:p>
    <w:p w14:paraId="0F0231B8" w14:textId="77777777" w:rsidR="00265543" w:rsidRPr="00E071DB" w:rsidRDefault="00265543" w:rsidP="00230173">
      <w:pPr>
        <w:pStyle w:val="Heading2separationline"/>
        <w:jc w:val="both"/>
      </w:pPr>
    </w:p>
    <w:p w14:paraId="623A0754" w14:textId="77777777" w:rsidR="00265543" w:rsidRPr="00E071DB" w:rsidRDefault="00265543" w:rsidP="00230173">
      <w:pPr>
        <w:pStyle w:val="BodyText"/>
        <w:jc w:val="both"/>
      </w:pPr>
      <w:r w:rsidRPr="00E071DB">
        <w:t>The senior management of the training organisation should define and document its policy for quality.  The quality policy should:</w:t>
      </w:r>
    </w:p>
    <w:p w14:paraId="67381727" w14:textId="07C7FFE0" w:rsidR="00265543" w:rsidRPr="00E071DB" w:rsidRDefault="00265543" w:rsidP="0095370C">
      <w:pPr>
        <w:pStyle w:val="List1"/>
        <w:numPr>
          <w:ilvl w:val="0"/>
          <w:numId w:val="45"/>
        </w:numPr>
      </w:pPr>
      <w:r w:rsidRPr="00E071DB">
        <w:t xml:space="preserve">Take into account the overall goals and objectives of the training organisation pertaining to the training of </w:t>
      </w:r>
      <w:r w:rsidR="001F6D0E">
        <w:t xml:space="preserve">potential </w:t>
      </w:r>
      <w:r w:rsidR="00F95F83">
        <w:t>ATON</w:t>
      </w:r>
      <w:r w:rsidRPr="00E071DB">
        <w:t xml:space="preserve"> </w:t>
      </w:r>
      <w:r w:rsidR="001F6D0E">
        <w:t>managers and technicians</w:t>
      </w:r>
      <w:r w:rsidRPr="00E071DB">
        <w:t>.</w:t>
      </w:r>
    </w:p>
    <w:p w14:paraId="6DDD13C0" w14:textId="77777777" w:rsidR="00265543" w:rsidRPr="00E071DB" w:rsidRDefault="00265543" w:rsidP="0095370C">
      <w:pPr>
        <w:pStyle w:val="List1"/>
        <w:numPr>
          <w:ilvl w:val="0"/>
          <w:numId w:val="45"/>
        </w:numPr>
      </w:pPr>
      <w:r w:rsidRPr="00E071DB">
        <w:t>Be relevant to:</w:t>
      </w:r>
    </w:p>
    <w:p w14:paraId="554B8BC2" w14:textId="067A5855" w:rsidR="00265543" w:rsidRPr="00E071DB" w:rsidRDefault="00C70849" w:rsidP="0095370C">
      <w:pPr>
        <w:pStyle w:val="Lista"/>
        <w:numPr>
          <w:ilvl w:val="1"/>
          <w:numId w:val="47"/>
        </w:numPr>
      </w:pPr>
      <w:r>
        <w:t>participant</w:t>
      </w:r>
      <w:r w:rsidR="00265543" w:rsidRPr="00E071DB">
        <w:t xml:space="preserve"> training needs;</w:t>
      </w:r>
    </w:p>
    <w:p w14:paraId="4E3D779A" w14:textId="4F2B3B0B" w:rsidR="00265543" w:rsidRPr="00E071DB" w:rsidRDefault="00265543" w:rsidP="0095370C">
      <w:pPr>
        <w:pStyle w:val="Lista"/>
        <w:numPr>
          <w:ilvl w:val="1"/>
          <w:numId w:val="47"/>
        </w:numPr>
      </w:pPr>
      <w:proofErr w:type="gramStart"/>
      <w:r w:rsidRPr="00E071DB">
        <w:t>applicable</w:t>
      </w:r>
      <w:proofErr w:type="gramEnd"/>
      <w:r w:rsidRPr="00E071DB">
        <w:t xml:space="preserve"> requirements of </w:t>
      </w:r>
      <w:r w:rsidR="00EC01AA">
        <w:t>R0141</w:t>
      </w:r>
      <w:r w:rsidRPr="00E071DB">
        <w:t xml:space="preserve"> and the appropriate model course</w:t>
      </w:r>
      <w:r w:rsidR="001F6D0E">
        <w:t>(s)</w:t>
      </w:r>
      <w:r w:rsidRPr="00E071DB">
        <w:t>.</w:t>
      </w:r>
    </w:p>
    <w:p w14:paraId="27223EE4" w14:textId="34886B38" w:rsidR="00265543" w:rsidRPr="00E071DB" w:rsidRDefault="00265543" w:rsidP="0095370C">
      <w:pPr>
        <w:pStyle w:val="List1"/>
        <w:numPr>
          <w:ilvl w:val="0"/>
          <w:numId w:val="46"/>
        </w:numPr>
      </w:pPr>
      <w:r w:rsidRPr="00E071DB">
        <w:t xml:space="preserve">Express the commitment of the training organisation to achieving its goals and objectives and to fulfilling the training needs of the </w:t>
      </w:r>
      <w:r w:rsidR="00C70849">
        <w:t>participant</w:t>
      </w:r>
      <w:r w:rsidR="001F6D0E">
        <w:t>s</w:t>
      </w:r>
      <w:r w:rsidRPr="00E071DB">
        <w:t>.</w:t>
      </w:r>
    </w:p>
    <w:p w14:paraId="67D3728A" w14:textId="77777777" w:rsidR="00265543" w:rsidRPr="00E071DB" w:rsidRDefault="00265543" w:rsidP="00230173">
      <w:pPr>
        <w:pStyle w:val="BodyText"/>
        <w:jc w:val="both"/>
      </w:pPr>
      <w:r w:rsidRPr="00E071DB">
        <w:t>Senior management should ensure that this policy is understood, implemented and maintained at all levels of the training organisation.</w:t>
      </w:r>
    </w:p>
    <w:p w14:paraId="35DDFD70" w14:textId="77777777" w:rsidR="00265543" w:rsidRPr="00E071DB" w:rsidRDefault="00265543" w:rsidP="00230173">
      <w:pPr>
        <w:spacing w:after="200" w:line="276" w:lineRule="auto"/>
        <w:jc w:val="both"/>
        <w:rPr>
          <w:b/>
          <w:caps/>
          <w:color w:val="407EC9"/>
          <w:sz w:val="24"/>
        </w:rPr>
      </w:pPr>
      <w:r w:rsidRPr="00E071DB">
        <w:br w:type="page"/>
      </w:r>
    </w:p>
    <w:p w14:paraId="20507B58" w14:textId="77777777" w:rsidR="00265543" w:rsidRPr="00E071DB" w:rsidRDefault="00265543" w:rsidP="00230173">
      <w:pPr>
        <w:pStyle w:val="AnnexCHead2"/>
        <w:jc w:val="both"/>
      </w:pPr>
      <w:r w:rsidRPr="00E071DB">
        <w:lastRenderedPageBreak/>
        <w:t>Organisational Arrangements</w:t>
      </w:r>
    </w:p>
    <w:p w14:paraId="4A98A7A6" w14:textId="77777777" w:rsidR="00265543" w:rsidRPr="00E071DB" w:rsidRDefault="00265543" w:rsidP="00230173">
      <w:pPr>
        <w:pStyle w:val="Heading2separationline"/>
        <w:jc w:val="both"/>
      </w:pPr>
    </w:p>
    <w:p w14:paraId="5D646C7C" w14:textId="77777777" w:rsidR="00265543" w:rsidRPr="00E071DB" w:rsidRDefault="00265543" w:rsidP="00230173">
      <w:pPr>
        <w:pStyle w:val="AnnexCHead3"/>
        <w:jc w:val="both"/>
      </w:pPr>
      <w:r w:rsidRPr="00E071DB">
        <w:t>Responsibility and authority</w:t>
      </w:r>
    </w:p>
    <w:p w14:paraId="70A2C170" w14:textId="77777777" w:rsidR="00265543" w:rsidRPr="00E071DB" w:rsidRDefault="00265543" w:rsidP="00230173">
      <w:pPr>
        <w:pStyle w:val="BodyText"/>
        <w:jc w:val="both"/>
      </w:pPr>
      <w:r w:rsidRPr="00E071DB">
        <w:t>The responsibility, authority and interrelation of all personnel including management, instructors, examiners and support staff, who perform and verify work affecting training should be defined and documented.  Particular attention should be paid to personnel who need the organisational freedom to:</w:t>
      </w:r>
    </w:p>
    <w:p w14:paraId="2EE3D136" w14:textId="77777777" w:rsidR="00265543" w:rsidRPr="00E071DB" w:rsidRDefault="00265543" w:rsidP="0095370C">
      <w:pPr>
        <w:pStyle w:val="List1"/>
        <w:numPr>
          <w:ilvl w:val="0"/>
          <w:numId w:val="48"/>
        </w:numPr>
      </w:pPr>
      <w:r w:rsidRPr="00E071DB">
        <w:t>Initiate action to prevent the occurrence of any non-conformities relating to the TMS:</w:t>
      </w:r>
    </w:p>
    <w:p w14:paraId="74DDD144" w14:textId="77777777" w:rsidR="00265543" w:rsidRPr="00E071DB" w:rsidRDefault="00265543" w:rsidP="0095370C">
      <w:pPr>
        <w:pStyle w:val="Lista"/>
        <w:numPr>
          <w:ilvl w:val="1"/>
          <w:numId w:val="49"/>
        </w:numPr>
      </w:pPr>
      <w:r w:rsidRPr="00E071DB">
        <w:t>Identify and record any problems relating to the TMS.</w:t>
      </w:r>
    </w:p>
    <w:p w14:paraId="7CB216EF" w14:textId="77777777" w:rsidR="00265543" w:rsidRPr="00E071DB" w:rsidRDefault="00265543" w:rsidP="0095370C">
      <w:pPr>
        <w:pStyle w:val="Lista"/>
        <w:numPr>
          <w:ilvl w:val="1"/>
          <w:numId w:val="49"/>
        </w:numPr>
      </w:pPr>
      <w:r w:rsidRPr="00E071DB">
        <w:t>Initiate, recommend or provide solutions to identified problems through designated channels.</w:t>
      </w:r>
    </w:p>
    <w:p w14:paraId="5726CB21" w14:textId="77777777" w:rsidR="00265543" w:rsidRPr="00E071DB" w:rsidRDefault="00265543" w:rsidP="0095370C">
      <w:pPr>
        <w:pStyle w:val="Lista"/>
        <w:numPr>
          <w:ilvl w:val="1"/>
          <w:numId w:val="49"/>
        </w:numPr>
      </w:pPr>
      <w:r w:rsidRPr="00E071DB">
        <w:t>Verify the implementation of solutions.</w:t>
      </w:r>
    </w:p>
    <w:p w14:paraId="064B9805" w14:textId="4F378A10" w:rsidR="00265543" w:rsidRPr="00E071DB" w:rsidRDefault="00265543" w:rsidP="0095370C">
      <w:pPr>
        <w:pStyle w:val="Lista"/>
        <w:numPr>
          <w:ilvl w:val="1"/>
          <w:numId w:val="49"/>
        </w:numPr>
      </w:pPr>
      <w:r w:rsidRPr="00E071DB">
        <w:t xml:space="preserve">Identify pertinent changes to </w:t>
      </w:r>
      <w:r w:rsidR="00C70849">
        <w:t>participant</w:t>
      </w:r>
      <w:r w:rsidRPr="00E071DB">
        <w:t xml:space="preserve"> training and competence requirements and initiate action to incorporate appropriate changes to </w:t>
      </w:r>
      <w:r w:rsidR="00F95F83">
        <w:t>ATON</w:t>
      </w:r>
      <w:r w:rsidRPr="00E071DB">
        <w:t xml:space="preserve"> training programs.</w:t>
      </w:r>
    </w:p>
    <w:p w14:paraId="1D13A1EE" w14:textId="77777777" w:rsidR="00265543" w:rsidRPr="00E071DB" w:rsidRDefault="00265543" w:rsidP="00230173">
      <w:pPr>
        <w:pStyle w:val="AnnexCHead3"/>
        <w:jc w:val="both"/>
      </w:pPr>
      <w:r w:rsidRPr="00E071DB">
        <w:t>Management representative</w:t>
      </w:r>
    </w:p>
    <w:p w14:paraId="1537DE16" w14:textId="77777777" w:rsidR="00265543" w:rsidRPr="00E071DB" w:rsidRDefault="00265543" w:rsidP="00230173">
      <w:pPr>
        <w:pStyle w:val="BodyText"/>
        <w:jc w:val="both"/>
      </w:pPr>
      <w:r w:rsidRPr="00E071DB">
        <w:t>The senior management of the training organisation should appoint a member of its own management who, irrespective of other responsibilities, should have defined authority for:</w:t>
      </w:r>
    </w:p>
    <w:p w14:paraId="1B4FB56E" w14:textId="77777777" w:rsidR="00265543" w:rsidRPr="00E071DB" w:rsidRDefault="00265543" w:rsidP="0095370C">
      <w:pPr>
        <w:pStyle w:val="List1"/>
        <w:numPr>
          <w:ilvl w:val="0"/>
          <w:numId w:val="50"/>
        </w:numPr>
      </w:pPr>
      <w:r w:rsidRPr="00E071DB">
        <w:t>Ensuring that the TMS is established, implemented and maintained in accordance with this standard; and</w:t>
      </w:r>
    </w:p>
    <w:p w14:paraId="5BF002B8" w14:textId="77777777" w:rsidR="00265543" w:rsidRPr="00E071DB" w:rsidRDefault="00265543" w:rsidP="0095370C">
      <w:pPr>
        <w:pStyle w:val="Lista"/>
        <w:numPr>
          <w:ilvl w:val="0"/>
          <w:numId w:val="50"/>
        </w:numPr>
      </w:pPr>
      <w:r w:rsidRPr="00E071DB">
        <w:t>Reporting on the performance of the TMS to the management of the training organisation for review and as a basis of improvement.</w:t>
      </w:r>
    </w:p>
    <w:p w14:paraId="21A52ACE" w14:textId="77777777" w:rsidR="00265543" w:rsidRPr="00E071DB" w:rsidRDefault="00265543" w:rsidP="00230173">
      <w:pPr>
        <w:pStyle w:val="AnnexCHead3"/>
        <w:jc w:val="both"/>
      </w:pPr>
      <w:r w:rsidRPr="00E071DB">
        <w:t>Internal TMS Audits</w:t>
      </w:r>
    </w:p>
    <w:p w14:paraId="5867F222" w14:textId="77777777" w:rsidR="00265543" w:rsidRPr="00E071DB" w:rsidRDefault="00265543" w:rsidP="00230173">
      <w:pPr>
        <w:pStyle w:val="BodyText"/>
        <w:jc w:val="both"/>
      </w:pPr>
      <w:r w:rsidRPr="00E071DB">
        <w:t>The training organisation should establish and maintain documented procedures for planning and performing internal audits in order to verify whether activities comply with the requirements of the TMS.</w:t>
      </w:r>
    </w:p>
    <w:p w14:paraId="26C0DF44" w14:textId="71D0D631" w:rsidR="00265543" w:rsidRPr="00E071DB" w:rsidRDefault="00265543" w:rsidP="00230173">
      <w:pPr>
        <w:pStyle w:val="BodyText"/>
        <w:jc w:val="both"/>
      </w:pPr>
      <w:r w:rsidRPr="00E071DB">
        <w:t xml:space="preserve">Internal audits should be scheduled on the basis of the importance of the activity with respect to </w:t>
      </w:r>
      <w:r w:rsidR="00C70849">
        <w:t>participant</w:t>
      </w:r>
      <w:r w:rsidRPr="00E071DB">
        <w:t xml:space="preserve"> training.  Personnel independent of those having direct responsibility for the area being audited should carry out internal audits.  The complete TMS should be effectively audited at least annually. </w:t>
      </w:r>
    </w:p>
    <w:p w14:paraId="5041F02B" w14:textId="77777777" w:rsidR="00265543" w:rsidRPr="00E071DB" w:rsidRDefault="00265543" w:rsidP="00230173">
      <w:pPr>
        <w:pStyle w:val="BodyText"/>
        <w:jc w:val="both"/>
      </w:pPr>
      <w:r w:rsidRPr="00E071DB">
        <w:t>The results of internal audits should be provided to personnel having assigned responsibility for the activity and the authority to perform corrective action where deficiencies are noted.  Responsible personnel should perform timely corrective action on deficiencies discovered during the internal audit.</w:t>
      </w:r>
    </w:p>
    <w:p w14:paraId="0CA791DE" w14:textId="77777777" w:rsidR="00265543" w:rsidRPr="00E071DB" w:rsidRDefault="00265543" w:rsidP="00230173">
      <w:pPr>
        <w:pStyle w:val="BodyText"/>
        <w:jc w:val="both"/>
      </w:pPr>
      <w:r w:rsidRPr="00E071DB">
        <w:t>Follow-up audits should be conducted to verify and record the effectiveness of corrective action taken.</w:t>
      </w:r>
    </w:p>
    <w:p w14:paraId="1393A8E0" w14:textId="77777777" w:rsidR="00265543" w:rsidRPr="00E071DB" w:rsidRDefault="00265543" w:rsidP="00230173">
      <w:pPr>
        <w:pStyle w:val="BodyText"/>
        <w:jc w:val="both"/>
      </w:pPr>
      <w:r w:rsidRPr="00E071DB">
        <w:t>A record of internal audits should be maintained.</w:t>
      </w:r>
    </w:p>
    <w:p w14:paraId="22C247D5" w14:textId="0A64203F" w:rsidR="00265543" w:rsidRPr="00E071DB" w:rsidRDefault="00265543" w:rsidP="00230173">
      <w:pPr>
        <w:pStyle w:val="AnnexCHead3"/>
        <w:jc w:val="both"/>
      </w:pPr>
      <w:r w:rsidRPr="00E071DB">
        <w:t>Corrective and Preventive Action</w:t>
      </w:r>
      <w:r w:rsidR="001F6D0E">
        <w:t xml:space="preserve"> (CAPA)</w:t>
      </w:r>
    </w:p>
    <w:p w14:paraId="124A8189" w14:textId="77777777" w:rsidR="00265543" w:rsidRPr="00E071DB" w:rsidRDefault="00265543" w:rsidP="00230173">
      <w:pPr>
        <w:pStyle w:val="BodyText"/>
        <w:jc w:val="both"/>
      </w:pPr>
      <w:r w:rsidRPr="00E071DB">
        <w:t>The training organisation should:</w:t>
      </w:r>
    </w:p>
    <w:p w14:paraId="4F581F5D" w14:textId="77777777" w:rsidR="00265543" w:rsidRPr="00E071DB" w:rsidRDefault="00265543" w:rsidP="0095370C">
      <w:pPr>
        <w:pStyle w:val="List1"/>
        <w:numPr>
          <w:ilvl w:val="0"/>
          <w:numId w:val="51"/>
        </w:numPr>
      </w:pPr>
      <w:r w:rsidRPr="00E071DB">
        <w:t>Establish and maintain documented procedures for the identification and correction of TMS deficiencies:</w:t>
      </w:r>
    </w:p>
    <w:p w14:paraId="02B80E47" w14:textId="2935302E" w:rsidR="00265543" w:rsidRPr="00E071DB" w:rsidRDefault="00265543" w:rsidP="0095370C">
      <w:pPr>
        <w:pStyle w:val="Lista"/>
        <w:numPr>
          <w:ilvl w:val="1"/>
          <w:numId w:val="52"/>
        </w:numPr>
      </w:pPr>
      <w:r w:rsidRPr="00E071DB">
        <w:t xml:space="preserve">Review appropriate sources of information, such as non-conformance reports, audit reports, </w:t>
      </w:r>
      <w:r w:rsidR="00C70849">
        <w:t>participant</w:t>
      </w:r>
      <w:r w:rsidRPr="00E071DB">
        <w:t xml:space="preserve"> and customer complaints, and quality records to detect and eliminate potential deficiencies.</w:t>
      </w:r>
    </w:p>
    <w:p w14:paraId="6A0864F3" w14:textId="4E642C84" w:rsidR="00265543" w:rsidRPr="00E071DB" w:rsidRDefault="00265543" w:rsidP="0095370C">
      <w:pPr>
        <w:pStyle w:val="Lista"/>
        <w:numPr>
          <w:ilvl w:val="1"/>
          <w:numId w:val="52"/>
        </w:numPr>
      </w:pPr>
      <w:r w:rsidRPr="00E071DB">
        <w:t xml:space="preserve">Analyse </w:t>
      </w:r>
      <w:r w:rsidR="00C70849">
        <w:t>participant</w:t>
      </w:r>
      <w:r w:rsidRPr="00E071DB">
        <w:t xml:space="preserve"> learning deficiencies for adverse trends that shall indicate a deficiency in the training plan or training delivery procedures.</w:t>
      </w:r>
    </w:p>
    <w:p w14:paraId="5F15B018" w14:textId="77777777" w:rsidR="00265543" w:rsidRPr="00E071DB" w:rsidRDefault="00265543" w:rsidP="0095370C">
      <w:pPr>
        <w:pStyle w:val="Lista"/>
        <w:numPr>
          <w:ilvl w:val="1"/>
          <w:numId w:val="52"/>
        </w:numPr>
      </w:pPr>
      <w:r w:rsidRPr="00E071DB">
        <w:lastRenderedPageBreak/>
        <w:t>Determine the root cause of deficiencies and implement corrective action to eliminate the deficiency.</w:t>
      </w:r>
    </w:p>
    <w:p w14:paraId="5E117630" w14:textId="77777777" w:rsidR="00265543" w:rsidRPr="00E071DB" w:rsidRDefault="00265543" w:rsidP="00230173">
      <w:pPr>
        <w:pStyle w:val="BodyText"/>
        <w:jc w:val="both"/>
      </w:pPr>
      <w:r w:rsidRPr="00E071DB">
        <w:t>Records of these activities should be maintained.</w:t>
      </w:r>
    </w:p>
    <w:p w14:paraId="36FFE181" w14:textId="77777777" w:rsidR="00265543" w:rsidRPr="00E071DB" w:rsidRDefault="00265543" w:rsidP="00230173">
      <w:pPr>
        <w:pStyle w:val="AnnexCHead3"/>
        <w:jc w:val="both"/>
      </w:pPr>
      <w:r w:rsidRPr="00E071DB">
        <w:t xml:space="preserve">Management Review </w:t>
      </w:r>
    </w:p>
    <w:p w14:paraId="117AF585" w14:textId="230E466C" w:rsidR="00265543" w:rsidRPr="00E071DB" w:rsidRDefault="00265543" w:rsidP="00230173">
      <w:pPr>
        <w:pStyle w:val="BodyText"/>
        <w:jc w:val="both"/>
      </w:pPr>
      <w:r w:rsidRPr="00E071DB">
        <w:t xml:space="preserve">Senior management of the training organisation should review the TMS in accordance with documented procedures in order to ensure its continuing suitability and effectiveness in satisfying the organisation’s quality policy and training needs of the </w:t>
      </w:r>
      <w:r w:rsidR="00C70849">
        <w:t>participant</w:t>
      </w:r>
      <w:r w:rsidRPr="00E071DB">
        <w:t>s.</w:t>
      </w:r>
    </w:p>
    <w:p w14:paraId="3529B91F" w14:textId="77777777" w:rsidR="00265543" w:rsidRPr="00E071DB" w:rsidRDefault="00265543" w:rsidP="00230173">
      <w:pPr>
        <w:pStyle w:val="BodyText"/>
        <w:jc w:val="both"/>
      </w:pPr>
      <w:r w:rsidRPr="00E071DB">
        <w:t>Internal management review should include the review of internal and external audit reports, reports of non-conformities and corrective actions taken and their effectiveness.  Management should determine the need for any changes to policy or the TMS based upon the results of this review.</w:t>
      </w:r>
    </w:p>
    <w:p w14:paraId="1CAFB0E2" w14:textId="77777777" w:rsidR="00265543" w:rsidRPr="00E071DB" w:rsidRDefault="00265543" w:rsidP="00230173">
      <w:pPr>
        <w:pStyle w:val="BodyText"/>
        <w:jc w:val="both"/>
      </w:pPr>
      <w:r w:rsidRPr="00E071DB">
        <w:t>Management review should be conducted at least annually.  A record of management reviews should be maintained.</w:t>
      </w:r>
    </w:p>
    <w:p w14:paraId="1B2180AE" w14:textId="77777777" w:rsidR="00265543" w:rsidRPr="00E071DB" w:rsidRDefault="00265543" w:rsidP="00230173">
      <w:pPr>
        <w:pStyle w:val="AnnexCHead3"/>
        <w:jc w:val="both"/>
      </w:pPr>
      <w:r w:rsidRPr="00E071DB">
        <w:t>TMS Requirements</w:t>
      </w:r>
    </w:p>
    <w:p w14:paraId="6F525DFD" w14:textId="636A4E9E" w:rsidR="00265543" w:rsidRPr="00E071DB" w:rsidRDefault="00265543" w:rsidP="00027B5C">
      <w:pPr>
        <w:pStyle w:val="List1"/>
        <w:ind w:left="567" w:hanging="567"/>
      </w:pPr>
      <w:r w:rsidRPr="00027B5C">
        <w:rPr>
          <w:b/>
        </w:rPr>
        <w:t>General</w:t>
      </w:r>
      <w:r w:rsidR="00027B5C">
        <w:t xml:space="preserve">. </w:t>
      </w:r>
    </w:p>
    <w:p w14:paraId="45EC9764" w14:textId="0809A84F" w:rsidR="00265543" w:rsidRPr="00E071DB" w:rsidRDefault="00265543" w:rsidP="00230173">
      <w:pPr>
        <w:pStyle w:val="BodyText"/>
        <w:jc w:val="both"/>
      </w:pPr>
      <w:r w:rsidRPr="00E071DB">
        <w:t xml:space="preserve">The training organisation should establish, document, and maintain a TMS in conformance with the requirements of this standard as a means of ensuring that </w:t>
      </w:r>
      <w:r w:rsidR="00C70849">
        <w:t>participant</w:t>
      </w:r>
      <w:r w:rsidRPr="00E071DB">
        <w:t>s are trained in accordance with the requirements of pertinent model courses and any additional requirements of the Competent Authority.</w:t>
      </w:r>
    </w:p>
    <w:p w14:paraId="2078A122" w14:textId="77777777" w:rsidR="00265543" w:rsidRPr="00027B5C" w:rsidRDefault="00265543" w:rsidP="00027B5C">
      <w:pPr>
        <w:pStyle w:val="List1"/>
        <w:ind w:left="567" w:hanging="567"/>
        <w:rPr>
          <w:b/>
        </w:rPr>
      </w:pPr>
      <w:r w:rsidRPr="00027B5C">
        <w:rPr>
          <w:b/>
        </w:rPr>
        <w:t>Training Management Manual</w:t>
      </w:r>
    </w:p>
    <w:p w14:paraId="4ECA6BF8" w14:textId="77777777" w:rsidR="00265543" w:rsidRPr="00E071DB" w:rsidRDefault="00265543" w:rsidP="00230173">
      <w:pPr>
        <w:pStyle w:val="BodyText"/>
        <w:jc w:val="both"/>
      </w:pPr>
      <w:r w:rsidRPr="00E071DB">
        <w:t>TMS documentation should include a Training Management Manual.  The Training Management Manual should at a minimum provide:</w:t>
      </w:r>
    </w:p>
    <w:p w14:paraId="469CE209" w14:textId="77777777" w:rsidR="00265543" w:rsidRPr="00E071DB" w:rsidRDefault="00265543" w:rsidP="0095370C">
      <w:pPr>
        <w:pStyle w:val="Lista"/>
        <w:numPr>
          <w:ilvl w:val="0"/>
          <w:numId w:val="53"/>
        </w:numPr>
      </w:pPr>
      <w:r w:rsidRPr="00E071DB">
        <w:t>A copy of the quality policy:</w:t>
      </w:r>
    </w:p>
    <w:p w14:paraId="0B983E0D" w14:textId="77777777" w:rsidR="00265543" w:rsidRPr="00E071DB" w:rsidRDefault="00265543" w:rsidP="0095370C">
      <w:pPr>
        <w:pStyle w:val="Listi"/>
        <w:numPr>
          <w:ilvl w:val="2"/>
          <w:numId w:val="54"/>
        </w:numPr>
        <w:jc w:val="both"/>
      </w:pPr>
      <w:r w:rsidRPr="00E071DB">
        <w:t>An overview of the TMS of the training organisation.</w:t>
      </w:r>
    </w:p>
    <w:p w14:paraId="6A9136D6" w14:textId="77777777" w:rsidR="00265543" w:rsidRPr="00E071DB" w:rsidRDefault="00265543" w:rsidP="0095370C">
      <w:pPr>
        <w:pStyle w:val="Listi"/>
        <w:numPr>
          <w:ilvl w:val="2"/>
          <w:numId w:val="54"/>
        </w:numPr>
        <w:jc w:val="both"/>
      </w:pPr>
      <w:r w:rsidRPr="00E071DB">
        <w:t>An outline of the documentation structure of the TMS.</w:t>
      </w:r>
    </w:p>
    <w:p w14:paraId="5FF19FD5" w14:textId="77777777" w:rsidR="00265543" w:rsidRPr="00E071DB" w:rsidRDefault="00265543" w:rsidP="0095370C">
      <w:pPr>
        <w:pStyle w:val="Listi"/>
        <w:numPr>
          <w:ilvl w:val="2"/>
          <w:numId w:val="54"/>
        </w:numPr>
        <w:jc w:val="both"/>
      </w:pPr>
      <w:r w:rsidRPr="00E071DB">
        <w:t>Cross references to the requirements of this standard.</w:t>
      </w:r>
    </w:p>
    <w:p w14:paraId="538DA464" w14:textId="77777777" w:rsidR="00265543" w:rsidRPr="00E071DB" w:rsidRDefault="00265543" w:rsidP="0095370C">
      <w:pPr>
        <w:pStyle w:val="Listi"/>
        <w:numPr>
          <w:ilvl w:val="2"/>
          <w:numId w:val="54"/>
        </w:numPr>
        <w:jc w:val="both"/>
      </w:pPr>
      <w:r w:rsidRPr="00E071DB">
        <w:t>References to pertinent TMS documentation.</w:t>
      </w:r>
    </w:p>
    <w:p w14:paraId="7BE86D63" w14:textId="77777777" w:rsidR="00265543" w:rsidRPr="00E071DB" w:rsidRDefault="00265543" w:rsidP="0095370C">
      <w:pPr>
        <w:pStyle w:val="List1"/>
        <w:numPr>
          <w:ilvl w:val="0"/>
          <w:numId w:val="54"/>
        </w:numPr>
      </w:pPr>
      <w:r w:rsidRPr="00E071DB">
        <w:t>TMS procedures</w:t>
      </w:r>
    </w:p>
    <w:p w14:paraId="1EB95FBC" w14:textId="77777777" w:rsidR="00265543" w:rsidRPr="00E071DB" w:rsidRDefault="00265543" w:rsidP="00230173">
      <w:pPr>
        <w:pStyle w:val="BodyText"/>
        <w:jc w:val="both"/>
      </w:pPr>
      <w:r w:rsidRPr="00E071DB">
        <w:t>The training organisation should:</w:t>
      </w:r>
    </w:p>
    <w:p w14:paraId="489A7102" w14:textId="77777777" w:rsidR="00265543" w:rsidRPr="00E071DB" w:rsidRDefault="00265543" w:rsidP="0095370C">
      <w:pPr>
        <w:pStyle w:val="Lista"/>
        <w:numPr>
          <w:ilvl w:val="0"/>
          <w:numId w:val="55"/>
        </w:numPr>
      </w:pPr>
      <w:r w:rsidRPr="00E071DB">
        <w:t>Document procedures consistent with the requirements of this standard and the stated quality policy;</w:t>
      </w:r>
    </w:p>
    <w:p w14:paraId="39F4DF90" w14:textId="501DCC7B" w:rsidR="00265543" w:rsidRPr="00E071DB" w:rsidRDefault="00265543" w:rsidP="0095370C">
      <w:pPr>
        <w:pStyle w:val="Lista"/>
        <w:numPr>
          <w:ilvl w:val="0"/>
          <w:numId w:val="55"/>
        </w:numPr>
      </w:pPr>
      <w:r w:rsidRPr="00E071DB">
        <w:t>Effectively implement the TMS and its documented procedures.</w:t>
      </w:r>
      <w:r w:rsidR="00027B5C">
        <w:t xml:space="preserve"> </w:t>
      </w:r>
      <w:r w:rsidRPr="00E071DB">
        <w:t>The level of detail provided in TMS procedures should be appropriate to the level of:</w:t>
      </w:r>
    </w:p>
    <w:p w14:paraId="02315FFF" w14:textId="77777777" w:rsidR="00265543" w:rsidRPr="00E071DB" w:rsidRDefault="00265543" w:rsidP="0095370C">
      <w:pPr>
        <w:pStyle w:val="Listi"/>
        <w:numPr>
          <w:ilvl w:val="2"/>
          <w:numId w:val="56"/>
        </w:numPr>
        <w:jc w:val="both"/>
      </w:pPr>
      <w:r w:rsidRPr="00E071DB">
        <w:t>Complexity of training and support functions.</w:t>
      </w:r>
    </w:p>
    <w:p w14:paraId="3B3C7475" w14:textId="77777777" w:rsidR="00265543" w:rsidRPr="00E071DB" w:rsidRDefault="00265543" w:rsidP="0095370C">
      <w:pPr>
        <w:pStyle w:val="Listi"/>
        <w:numPr>
          <w:ilvl w:val="2"/>
          <w:numId w:val="56"/>
        </w:numPr>
        <w:jc w:val="both"/>
      </w:pPr>
      <w:r w:rsidRPr="00E071DB">
        <w:t>The skills of instructors and support personnel.</w:t>
      </w:r>
    </w:p>
    <w:p w14:paraId="194C768A" w14:textId="77777777" w:rsidR="00265543" w:rsidRPr="00E071DB" w:rsidRDefault="00265543" w:rsidP="0095370C">
      <w:pPr>
        <w:pStyle w:val="Listi"/>
        <w:numPr>
          <w:ilvl w:val="2"/>
          <w:numId w:val="56"/>
        </w:numPr>
        <w:jc w:val="both"/>
      </w:pPr>
      <w:r w:rsidRPr="00E071DB">
        <w:t>Internal TMS training provided to training organisation personnel.</w:t>
      </w:r>
    </w:p>
    <w:p w14:paraId="256C41EF" w14:textId="77777777" w:rsidR="00265543" w:rsidRPr="00E071DB" w:rsidRDefault="00265543" w:rsidP="00230173">
      <w:pPr>
        <w:pStyle w:val="AnnexCHead3"/>
        <w:jc w:val="both"/>
      </w:pPr>
      <w:r w:rsidRPr="00E071DB">
        <w:t>Document and Data Control</w:t>
      </w:r>
    </w:p>
    <w:p w14:paraId="452A3156" w14:textId="77777777" w:rsidR="00265543" w:rsidRPr="002049CB" w:rsidRDefault="00265543" w:rsidP="002049CB">
      <w:pPr>
        <w:pStyle w:val="List1"/>
        <w:ind w:left="567" w:hanging="567"/>
        <w:rPr>
          <w:b/>
        </w:rPr>
      </w:pPr>
      <w:r w:rsidRPr="002049CB">
        <w:rPr>
          <w:b/>
        </w:rPr>
        <w:t>General</w:t>
      </w:r>
    </w:p>
    <w:p w14:paraId="7EB37CF7" w14:textId="738E0120" w:rsidR="00265543" w:rsidRPr="00E071DB" w:rsidRDefault="00265543" w:rsidP="002049CB">
      <w:pPr>
        <w:pStyle w:val="List1text"/>
        <w:ind w:left="0"/>
      </w:pPr>
      <w:r w:rsidRPr="00E071DB">
        <w:t xml:space="preserve">The training organisation should establish and maintain documented procedures for the control of all documents and data, including those of external origin, that relate to the requirements of this standard, IALA Recommendation </w:t>
      </w:r>
      <w:r w:rsidR="00274314">
        <w:t>E-141 and the associated model c</w:t>
      </w:r>
      <w:r w:rsidRPr="00E071DB">
        <w:t>ourses and the Competent Authority.</w:t>
      </w:r>
    </w:p>
    <w:p w14:paraId="46CE0FEF" w14:textId="77777777" w:rsidR="00265543" w:rsidRPr="002049CB" w:rsidRDefault="00265543" w:rsidP="002049CB">
      <w:pPr>
        <w:pStyle w:val="List1"/>
        <w:ind w:left="567" w:hanging="567"/>
        <w:rPr>
          <w:b/>
        </w:rPr>
      </w:pPr>
      <w:r w:rsidRPr="002049CB">
        <w:rPr>
          <w:b/>
        </w:rPr>
        <w:t>Document and data approval and issue</w:t>
      </w:r>
    </w:p>
    <w:p w14:paraId="6A461592" w14:textId="77777777" w:rsidR="00265543" w:rsidRPr="00E071DB" w:rsidRDefault="00265543" w:rsidP="002049CB">
      <w:pPr>
        <w:pStyle w:val="List1text"/>
        <w:ind w:left="0"/>
      </w:pPr>
      <w:r w:rsidRPr="00E071DB">
        <w:lastRenderedPageBreak/>
        <w:t>TMS documentation should be reviewed and approved for adequacy by authorised personnel prior to issue.  Document and data control procedures should ensure that:</w:t>
      </w:r>
    </w:p>
    <w:p w14:paraId="1DB66266" w14:textId="77777777" w:rsidR="00265543" w:rsidRPr="00E071DB" w:rsidRDefault="00265543" w:rsidP="0095370C">
      <w:pPr>
        <w:pStyle w:val="Lista"/>
        <w:numPr>
          <w:ilvl w:val="0"/>
          <w:numId w:val="57"/>
        </w:numPr>
      </w:pPr>
      <w:r w:rsidRPr="00E071DB">
        <w:t xml:space="preserve">All documents and data are reviewed and approved for adequacy by authorised personnel; </w:t>
      </w:r>
    </w:p>
    <w:p w14:paraId="78E9AD28" w14:textId="77777777" w:rsidR="00265543" w:rsidRPr="00E071DB" w:rsidRDefault="00265543" w:rsidP="0095370C">
      <w:pPr>
        <w:pStyle w:val="Listatext"/>
        <w:numPr>
          <w:ilvl w:val="0"/>
          <w:numId w:val="57"/>
        </w:numPr>
        <w:jc w:val="both"/>
      </w:pPr>
      <w:r w:rsidRPr="00E071DB">
        <w:t>Personnel involved in review are provided with appropriate reference materials and background information upon which to base their approval;</w:t>
      </w:r>
    </w:p>
    <w:p w14:paraId="37A4CA06" w14:textId="77777777" w:rsidR="00265543" w:rsidRPr="00E071DB" w:rsidRDefault="00265543" w:rsidP="0095370C">
      <w:pPr>
        <w:pStyle w:val="Listi"/>
        <w:numPr>
          <w:ilvl w:val="2"/>
          <w:numId w:val="58"/>
        </w:numPr>
        <w:ind w:firstLine="0"/>
        <w:jc w:val="both"/>
      </w:pPr>
      <w:r w:rsidRPr="00E071DB">
        <w:t>The revision status of TMS documents can be readily identified.</w:t>
      </w:r>
    </w:p>
    <w:p w14:paraId="47E710A3" w14:textId="77777777" w:rsidR="00265543" w:rsidRPr="00E071DB" w:rsidRDefault="00265543" w:rsidP="0095370C">
      <w:pPr>
        <w:pStyle w:val="Listi"/>
        <w:numPr>
          <w:ilvl w:val="2"/>
          <w:numId w:val="58"/>
        </w:numPr>
        <w:ind w:firstLine="0"/>
        <w:jc w:val="both"/>
      </w:pPr>
      <w:r w:rsidRPr="00E071DB">
        <w:t>Pertinent TMS documents are available at all locations where work essential to the TMS is performed.</w:t>
      </w:r>
    </w:p>
    <w:p w14:paraId="0676097F" w14:textId="62837E15" w:rsidR="00265543" w:rsidRPr="00E071DB" w:rsidRDefault="00265543" w:rsidP="0095370C">
      <w:pPr>
        <w:pStyle w:val="Listi"/>
        <w:numPr>
          <w:ilvl w:val="2"/>
          <w:numId w:val="58"/>
        </w:numPr>
        <w:ind w:firstLine="0"/>
        <w:jc w:val="both"/>
      </w:pPr>
      <w:r w:rsidRPr="00E071DB">
        <w:t xml:space="preserve">Instructor’s manuals and materials, and materials issued to </w:t>
      </w:r>
      <w:r w:rsidR="00C70849">
        <w:t>participant</w:t>
      </w:r>
      <w:r w:rsidRPr="00E071DB">
        <w:t>s are current.</w:t>
      </w:r>
    </w:p>
    <w:p w14:paraId="7956FD2A" w14:textId="77777777" w:rsidR="00265543" w:rsidRPr="00E071DB" w:rsidRDefault="00265543" w:rsidP="0095370C">
      <w:pPr>
        <w:pStyle w:val="Listi"/>
        <w:numPr>
          <w:ilvl w:val="2"/>
          <w:numId w:val="58"/>
        </w:numPr>
        <w:ind w:firstLine="0"/>
        <w:jc w:val="both"/>
      </w:pPr>
      <w:r w:rsidRPr="00E071DB">
        <w:t>Invalid or obsolete documents are removed from all points of use.</w:t>
      </w:r>
    </w:p>
    <w:p w14:paraId="193B1EA9" w14:textId="77777777" w:rsidR="00265543" w:rsidRPr="00E071DB" w:rsidRDefault="00265543" w:rsidP="0095370C">
      <w:pPr>
        <w:pStyle w:val="Listi"/>
        <w:numPr>
          <w:ilvl w:val="2"/>
          <w:numId w:val="58"/>
        </w:numPr>
        <w:ind w:firstLine="0"/>
        <w:jc w:val="both"/>
      </w:pPr>
      <w:r w:rsidRPr="00E071DB">
        <w:t>Obsolete documents retained for historical purposes are suitably identified and stored in order to preclude unintended use.</w:t>
      </w:r>
    </w:p>
    <w:p w14:paraId="0C13EA2D" w14:textId="77777777" w:rsidR="00265543" w:rsidRPr="00E071DB" w:rsidRDefault="00265543" w:rsidP="002049CB">
      <w:pPr>
        <w:pStyle w:val="List1text"/>
        <w:ind w:left="0"/>
      </w:pPr>
      <w:r w:rsidRPr="00E071DB">
        <w:t>A record of all changes should be maintained.</w:t>
      </w:r>
    </w:p>
    <w:p w14:paraId="730B7D56" w14:textId="77777777" w:rsidR="00265543" w:rsidRPr="00E071DB" w:rsidRDefault="00265543" w:rsidP="002049CB">
      <w:pPr>
        <w:pStyle w:val="List1"/>
        <w:ind w:left="567" w:hanging="567"/>
      </w:pPr>
      <w:r w:rsidRPr="002049CB">
        <w:rPr>
          <w:b/>
        </w:rPr>
        <w:t>Storage of materials</w:t>
      </w:r>
      <w:r w:rsidRPr="00E071DB">
        <w:t>.</w:t>
      </w:r>
    </w:p>
    <w:p w14:paraId="1AD446E7" w14:textId="77777777" w:rsidR="00265543" w:rsidRPr="00E071DB" w:rsidRDefault="00265543" w:rsidP="002049CB">
      <w:pPr>
        <w:pStyle w:val="List1text"/>
        <w:ind w:left="0"/>
      </w:pPr>
      <w:r w:rsidRPr="00E071DB">
        <w:t>Where appropriate, the training organisation should establish and maintain documented procedures for storage of training materials to preclude damage or deterioration.</w:t>
      </w:r>
    </w:p>
    <w:p w14:paraId="5CB0CCBB" w14:textId="77777777" w:rsidR="00265543" w:rsidRPr="00E071DB" w:rsidRDefault="00265543" w:rsidP="00230173">
      <w:pPr>
        <w:pStyle w:val="AnnexCHead3"/>
        <w:jc w:val="both"/>
      </w:pPr>
      <w:r w:rsidRPr="00E071DB">
        <w:t>Resources</w:t>
      </w:r>
    </w:p>
    <w:p w14:paraId="05AB0059" w14:textId="77777777" w:rsidR="00265543" w:rsidRPr="002049CB" w:rsidRDefault="00265543" w:rsidP="002049CB">
      <w:pPr>
        <w:pStyle w:val="List1"/>
        <w:ind w:left="567" w:hanging="567"/>
        <w:rPr>
          <w:b/>
        </w:rPr>
      </w:pPr>
      <w:r w:rsidRPr="002049CB">
        <w:rPr>
          <w:b/>
        </w:rPr>
        <w:t>Resources identification</w:t>
      </w:r>
    </w:p>
    <w:p w14:paraId="0C3904B7" w14:textId="77777777" w:rsidR="00265543" w:rsidRPr="00E071DB" w:rsidRDefault="00265543" w:rsidP="002049CB">
      <w:pPr>
        <w:pStyle w:val="List1text"/>
        <w:ind w:left="0"/>
      </w:pPr>
      <w:r w:rsidRPr="00E071DB">
        <w:t>Senior management of the training organisation should identify and provide resources required to manage, support, conduct, and verify training activities.  Resources at a minimum should include:</w:t>
      </w:r>
    </w:p>
    <w:p w14:paraId="11E2C325" w14:textId="77777777" w:rsidR="00CB5DF6" w:rsidRDefault="00265543" w:rsidP="0095370C">
      <w:pPr>
        <w:pStyle w:val="List1"/>
        <w:numPr>
          <w:ilvl w:val="0"/>
          <w:numId w:val="59"/>
        </w:numPr>
      </w:pPr>
      <w:r w:rsidRPr="00E071DB">
        <w:t>Suitably qualified and trained personnel (i.e., instructors, examiners, etc.).</w:t>
      </w:r>
    </w:p>
    <w:p w14:paraId="1C97F2D7" w14:textId="550091B6" w:rsidR="00265543" w:rsidRPr="00E071DB" w:rsidRDefault="00265543" w:rsidP="0095370C">
      <w:pPr>
        <w:pStyle w:val="List1"/>
        <w:numPr>
          <w:ilvl w:val="0"/>
          <w:numId w:val="59"/>
        </w:numPr>
      </w:pPr>
      <w:r w:rsidRPr="00E071DB">
        <w:t>Facilities, equipment and materials essential to the support of the TMS.</w:t>
      </w:r>
    </w:p>
    <w:p w14:paraId="0C4BD6DC" w14:textId="77777777" w:rsidR="00265543" w:rsidRPr="002049CB" w:rsidRDefault="00265543" w:rsidP="002049CB">
      <w:pPr>
        <w:pStyle w:val="List1"/>
        <w:ind w:left="567" w:hanging="567"/>
        <w:rPr>
          <w:b/>
        </w:rPr>
      </w:pPr>
      <w:r w:rsidRPr="002049CB">
        <w:rPr>
          <w:b/>
        </w:rPr>
        <w:t>Training of personnel of the organisation</w:t>
      </w:r>
    </w:p>
    <w:p w14:paraId="547E7B9B" w14:textId="77777777" w:rsidR="00265543" w:rsidRPr="00E071DB" w:rsidRDefault="00265543" w:rsidP="002049CB">
      <w:pPr>
        <w:pStyle w:val="List1text"/>
        <w:ind w:left="0"/>
      </w:pPr>
      <w:r w:rsidRPr="00E071DB">
        <w:t>The training organisation should establish and maintain documented procedures for identifying the training needs of personnel performing management, training, examination and support functions.  The organisation shall arrange for required training.</w:t>
      </w:r>
    </w:p>
    <w:p w14:paraId="1358C04E" w14:textId="4395AA05" w:rsidR="00265543" w:rsidRPr="00E071DB" w:rsidRDefault="00265543" w:rsidP="002049CB">
      <w:pPr>
        <w:pStyle w:val="List1text"/>
        <w:ind w:left="0"/>
      </w:pPr>
      <w:r w:rsidRPr="00E071DB">
        <w:t xml:space="preserve">All personnel directly involved in </w:t>
      </w:r>
      <w:r w:rsidR="00C70849">
        <w:t>participant</w:t>
      </w:r>
      <w:r w:rsidRPr="00E071DB">
        <w:t xml:space="preserve"> training activities should have satisfactorily completed pertinent instructor training requirements prior to undertaking training responsibilities.</w:t>
      </w:r>
    </w:p>
    <w:p w14:paraId="4ED61F64" w14:textId="77777777" w:rsidR="00265543" w:rsidRPr="00E071DB" w:rsidRDefault="00265543" w:rsidP="00230173">
      <w:pPr>
        <w:pStyle w:val="AnnexCHead3"/>
        <w:jc w:val="both"/>
      </w:pPr>
      <w:r w:rsidRPr="00E071DB">
        <w:t>Purchasing</w:t>
      </w:r>
    </w:p>
    <w:p w14:paraId="077F1BDE" w14:textId="77777777" w:rsidR="00265543" w:rsidRPr="002049CB" w:rsidRDefault="00265543" w:rsidP="002049CB">
      <w:pPr>
        <w:pStyle w:val="List1"/>
        <w:ind w:left="567" w:hanging="567"/>
        <w:rPr>
          <w:b/>
        </w:rPr>
      </w:pPr>
      <w:r w:rsidRPr="002049CB">
        <w:rPr>
          <w:b/>
        </w:rPr>
        <w:t>General</w:t>
      </w:r>
    </w:p>
    <w:p w14:paraId="325CD3A3" w14:textId="77777777" w:rsidR="00265543" w:rsidRPr="00E071DB" w:rsidRDefault="00265543" w:rsidP="00230173">
      <w:pPr>
        <w:pStyle w:val="BodyText"/>
        <w:jc w:val="both"/>
      </w:pPr>
      <w:r w:rsidRPr="00E071DB">
        <w:t>The training organisation should establish and maintain documented procedures to ensure that essential services, facilities, equipment and materials supporting training comply with requirements including that:</w:t>
      </w:r>
    </w:p>
    <w:p w14:paraId="2E2FF2B3" w14:textId="77777777" w:rsidR="00265543" w:rsidRPr="00E071DB" w:rsidRDefault="00265543" w:rsidP="0095370C">
      <w:pPr>
        <w:pStyle w:val="Lista"/>
        <w:numPr>
          <w:ilvl w:val="0"/>
          <w:numId w:val="60"/>
        </w:numPr>
      </w:pPr>
      <w:r w:rsidRPr="00E071DB">
        <w:t>Subcontracted instructors are suitably qualified:</w:t>
      </w:r>
    </w:p>
    <w:p w14:paraId="007E98BE" w14:textId="567568DC" w:rsidR="00265543" w:rsidRPr="00E071DB" w:rsidRDefault="00265543" w:rsidP="0095370C">
      <w:pPr>
        <w:pStyle w:val="Listi"/>
        <w:numPr>
          <w:ilvl w:val="1"/>
          <w:numId w:val="60"/>
        </w:numPr>
        <w:jc w:val="both"/>
      </w:pPr>
      <w:r w:rsidRPr="00E071DB">
        <w:t xml:space="preserve">External facilities utilised in the training of </w:t>
      </w:r>
      <w:r w:rsidR="00C70849">
        <w:t>participant</w:t>
      </w:r>
      <w:r w:rsidRPr="00E071DB">
        <w:t>s comply with the requirements of the applicable training plan.</w:t>
      </w:r>
    </w:p>
    <w:p w14:paraId="13B67117" w14:textId="77777777" w:rsidR="00265543" w:rsidRPr="00E071DB" w:rsidRDefault="00265543" w:rsidP="0095370C">
      <w:pPr>
        <w:pStyle w:val="Listi"/>
        <w:numPr>
          <w:ilvl w:val="1"/>
          <w:numId w:val="60"/>
        </w:numPr>
        <w:jc w:val="both"/>
      </w:pPr>
      <w:r w:rsidRPr="00E071DB">
        <w:t>Equipment purchased for training is suitable for the applicable training plan.</w:t>
      </w:r>
    </w:p>
    <w:p w14:paraId="591D3E72" w14:textId="77777777" w:rsidR="00265543" w:rsidRPr="00E071DB" w:rsidRDefault="00265543" w:rsidP="0095370C">
      <w:pPr>
        <w:pStyle w:val="Listi"/>
        <w:numPr>
          <w:ilvl w:val="1"/>
          <w:numId w:val="60"/>
        </w:numPr>
        <w:jc w:val="both"/>
      </w:pPr>
      <w:r w:rsidRPr="00E071DB">
        <w:t>Subcontracted organisations providing part or all of the training meet the requirements of the training plan.</w:t>
      </w:r>
    </w:p>
    <w:p w14:paraId="51F17E82" w14:textId="77777777" w:rsidR="00265543" w:rsidRPr="002049CB" w:rsidRDefault="00265543" w:rsidP="002049CB">
      <w:pPr>
        <w:pStyle w:val="List1"/>
        <w:ind w:left="567" w:hanging="567"/>
        <w:rPr>
          <w:b/>
        </w:rPr>
      </w:pPr>
      <w:r w:rsidRPr="002049CB">
        <w:rPr>
          <w:b/>
        </w:rPr>
        <w:t>Evaluation of subcontractors</w:t>
      </w:r>
    </w:p>
    <w:p w14:paraId="388F105A" w14:textId="77777777" w:rsidR="00265543" w:rsidRPr="00E071DB" w:rsidRDefault="00265543" w:rsidP="002049CB">
      <w:pPr>
        <w:pStyle w:val="List1text"/>
        <w:ind w:left="0"/>
      </w:pPr>
      <w:r w:rsidRPr="00E071DB">
        <w:t xml:space="preserve">Subcontractors should be evaluated on their ability to fulfil subcontract requirements.  The training organisation should define subcontractor evaluation criteria and methods.  The criteria applied and </w:t>
      </w:r>
      <w:r w:rsidRPr="00E071DB">
        <w:lastRenderedPageBreak/>
        <w:t>methods of evaluation should be appropriate to the impact of the service, facility, equipment or material on the training provided.</w:t>
      </w:r>
    </w:p>
    <w:p w14:paraId="63731F57" w14:textId="77777777" w:rsidR="00265543" w:rsidRPr="00E071DB" w:rsidRDefault="00265543" w:rsidP="00230173">
      <w:pPr>
        <w:pStyle w:val="AnnexCHead3"/>
        <w:jc w:val="both"/>
      </w:pPr>
      <w:r w:rsidRPr="00E071DB">
        <w:t>Training Development</w:t>
      </w:r>
    </w:p>
    <w:p w14:paraId="528633DB" w14:textId="77777777" w:rsidR="00265543" w:rsidRPr="0013762F" w:rsidRDefault="00265543" w:rsidP="002049CB">
      <w:pPr>
        <w:pStyle w:val="List1"/>
        <w:ind w:left="567" w:hanging="567"/>
        <w:rPr>
          <w:b/>
        </w:rPr>
      </w:pPr>
      <w:r w:rsidRPr="0013762F">
        <w:rPr>
          <w:b/>
        </w:rPr>
        <w:t>Training course development.</w:t>
      </w:r>
    </w:p>
    <w:p w14:paraId="01803DF1" w14:textId="77777777" w:rsidR="00265543" w:rsidRPr="00E071DB" w:rsidRDefault="00265543" w:rsidP="0013762F">
      <w:pPr>
        <w:pStyle w:val="List1text"/>
        <w:ind w:left="0"/>
      </w:pPr>
      <w:r w:rsidRPr="00E071DB">
        <w:t>The training organisation should establish and maintain documented procedures to control and verify the development of training courses in order to ensure that training requirements are met.  Training course development should ensure that:</w:t>
      </w:r>
    </w:p>
    <w:p w14:paraId="2FD4F0D0" w14:textId="77777777" w:rsidR="00265543" w:rsidRPr="00E071DB" w:rsidRDefault="00265543" w:rsidP="0095370C">
      <w:pPr>
        <w:pStyle w:val="Lista"/>
        <w:numPr>
          <w:ilvl w:val="0"/>
          <w:numId w:val="60"/>
        </w:numPr>
      </w:pPr>
      <w:r w:rsidRPr="00E071DB">
        <w:t>Responsibility and authority for training course development and review activities are assigned to qualified personnel:</w:t>
      </w:r>
    </w:p>
    <w:p w14:paraId="17272020" w14:textId="77777777" w:rsidR="00265543" w:rsidRPr="00E071DB" w:rsidRDefault="00265543" w:rsidP="0095370C">
      <w:pPr>
        <w:pStyle w:val="Listi"/>
        <w:numPr>
          <w:ilvl w:val="3"/>
          <w:numId w:val="61"/>
        </w:numPr>
        <w:jc w:val="both"/>
      </w:pPr>
      <w:r w:rsidRPr="00E071DB">
        <w:t>Requirements of the pertinent model course and the Competent Authority are taken into account.</w:t>
      </w:r>
    </w:p>
    <w:p w14:paraId="53083252" w14:textId="77777777" w:rsidR="00265543" w:rsidRPr="00E071DB" w:rsidRDefault="00265543" w:rsidP="0095370C">
      <w:pPr>
        <w:pStyle w:val="Listi"/>
        <w:numPr>
          <w:ilvl w:val="3"/>
          <w:numId w:val="61"/>
        </w:numPr>
        <w:jc w:val="both"/>
      </w:pPr>
      <w:r w:rsidRPr="00E071DB">
        <w:t>Training course objectives are defined in terms of targeted qualifications.</w:t>
      </w:r>
    </w:p>
    <w:p w14:paraId="7C7F48F1" w14:textId="060AED46" w:rsidR="00265543" w:rsidRPr="00E071DB" w:rsidRDefault="00C70849" w:rsidP="0095370C">
      <w:pPr>
        <w:pStyle w:val="Listi"/>
        <w:numPr>
          <w:ilvl w:val="3"/>
          <w:numId w:val="61"/>
        </w:numPr>
        <w:jc w:val="both"/>
      </w:pPr>
      <w:r>
        <w:t>Participant</w:t>
      </w:r>
      <w:r w:rsidR="00265543" w:rsidRPr="00E071DB">
        <w:t xml:space="preserve"> knowledge and competence requirements are taken into </w:t>
      </w:r>
      <w:r w:rsidR="00CB5DF6" w:rsidRPr="00E071DB">
        <w:t>account.</w:t>
      </w:r>
    </w:p>
    <w:p w14:paraId="3A1E4348" w14:textId="77777777" w:rsidR="00265543" w:rsidRPr="00E071DB" w:rsidRDefault="00265543" w:rsidP="0095370C">
      <w:pPr>
        <w:pStyle w:val="Listi"/>
        <w:numPr>
          <w:ilvl w:val="3"/>
          <w:numId w:val="61"/>
        </w:numPr>
        <w:jc w:val="both"/>
      </w:pPr>
      <w:r w:rsidRPr="00E071DB">
        <w:t>The appropriate use of simulators is taken into account.</w:t>
      </w:r>
    </w:p>
    <w:p w14:paraId="3607F334" w14:textId="77777777" w:rsidR="00265543" w:rsidRPr="00E071DB" w:rsidRDefault="00265543" w:rsidP="0095370C">
      <w:pPr>
        <w:pStyle w:val="Listi"/>
        <w:numPr>
          <w:ilvl w:val="3"/>
          <w:numId w:val="61"/>
        </w:numPr>
        <w:jc w:val="both"/>
      </w:pPr>
      <w:r w:rsidRPr="00E071DB">
        <w:t>Appropriate reference documents are made available to persons involved in training course development.</w:t>
      </w:r>
    </w:p>
    <w:p w14:paraId="6A09E7C2" w14:textId="77777777" w:rsidR="00265543" w:rsidRPr="00E071DB" w:rsidRDefault="00265543" w:rsidP="0095370C">
      <w:pPr>
        <w:pStyle w:val="Listi"/>
        <w:numPr>
          <w:ilvl w:val="3"/>
          <w:numId w:val="61"/>
        </w:numPr>
        <w:jc w:val="both"/>
      </w:pPr>
      <w:r w:rsidRPr="00E071DB">
        <w:t>Materials are reviewed by pertinent functions within the training organisation.</w:t>
      </w:r>
    </w:p>
    <w:p w14:paraId="190CDD76" w14:textId="77777777" w:rsidR="00265543" w:rsidRPr="00E071DB" w:rsidRDefault="00265543" w:rsidP="0095370C">
      <w:pPr>
        <w:pStyle w:val="Listi"/>
        <w:numPr>
          <w:ilvl w:val="3"/>
          <w:numId w:val="61"/>
        </w:numPr>
        <w:jc w:val="both"/>
      </w:pPr>
      <w:r w:rsidRPr="00E071DB">
        <w:t>Ambiguities within training course documentation are resolved.</w:t>
      </w:r>
    </w:p>
    <w:p w14:paraId="1D98C57F" w14:textId="77777777" w:rsidR="00265543" w:rsidRPr="00E071DB" w:rsidRDefault="00265543" w:rsidP="0095370C">
      <w:pPr>
        <w:pStyle w:val="Listi"/>
        <w:numPr>
          <w:ilvl w:val="3"/>
          <w:numId w:val="61"/>
        </w:numPr>
        <w:jc w:val="both"/>
      </w:pPr>
      <w:r w:rsidRPr="00E071DB">
        <w:t>Training course documentation review is controlled.</w:t>
      </w:r>
    </w:p>
    <w:p w14:paraId="08DD5382" w14:textId="52FCD8D1" w:rsidR="00265543" w:rsidRPr="00E071DB" w:rsidRDefault="00265543" w:rsidP="0013762F">
      <w:pPr>
        <w:pStyle w:val="List1text"/>
        <w:ind w:left="0"/>
      </w:pPr>
      <w:r w:rsidRPr="00E071DB">
        <w:t xml:space="preserve">Records of development in </w:t>
      </w:r>
      <w:r w:rsidR="00F95F83">
        <w:t>ATON</w:t>
      </w:r>
      <w:r w:rsidRPr="00E071DB">
        <w:t xml:space="preserve"> training </w:t>
      </w:r>
      <w:r w:rsidR="00CB5DF6" w:rsidRPr="00E071DB">
        <w:t>courses should</w:t>
      </w:r>
      <w:r w:rsidRPr="00E071DB">
        <w:t xml:space="preserve"> be maintained. </w:t>
      </w:r>
    </w:p>
    <w:p w14:paraId="2DD968CF" w14:textId="77777777" w:rsidR="00265543" w:rsidRPr="00E071DB" w:rsidRDefault="00265543" w:rsidP="0013762F">
      <w:pPr>
        <w:pStyle w:val="List1"/>
        <w:ind w:left="567" w:hanging="567"/>
      </w:pPr>
      <w:r w:rsidRPr="0013762F">
        <w:rPr>
          <w:b/>
        </w:rPr>
        <w:t>Training course description</w:t>
      </w:r>
      <w:r w:rsidRPr="00E071DB">
        <w:t>.</w:t>
      </w:r>
    </w:p>
    <w:p w14:paraId="0896AB17" w14:textId="77777777" w:rsidR="00265543" w:rsidRPr="00E071DB" w:rsidRDefault="00265543" w:rsidP="0013762F">
      <w:pPr>
        <w:pStyle w:val="List1text"/>
        <w:ind w:left="0"/>
      </w:pPr>
      <w:r w:rsidRPr="00E071DB">
        <w:t>The training organisation should identify and document descriptions of each training course provided.  Each training course description should include:</w:t>
      </w:r>
    </w:p>
    <w:p w14:paraId="172E3553" w14:textId="77777777" w:rsidR="00265543" w:rsidRPr="00E071DB" w:rsidRDefault="00265543" w:rsidP="0095370C">
      <w:pPr>
        <w:pStyle w:val="Lista"/>
        <w:numPr>
          <w:ilvl w:val="0"/>
          <w:numId w:val="62"/>
        </w:numPr>
      </w:pPr>
      <w:r w:rsidRPr="00E071DB">
        <w:t>The goals and objectives of the course:</w:t>
      </w:r>
    </w:p>
    <w:p w14:paraId="62C06BD2" w14:textId="77777777" w:rsidR="00265543" w:rsidRPr="00E071DB" w:rsidRDefault="00265543" w:rsidP="0095370C">
      <w:pPr>
        <w:pStyle w:val="Listi"/>
        <w:numPr>
          <w:ilvl w:val="2"/>
          <w:numId w:val="63"/>
        </w:numPr>
        <w:jc w:val="both"/>
      </w:pPr>
      <w:r w:rsidRPr="00E071DB">
        <w:t>A course outline.</w:t>
      </w:r>
    </w:p>
    <w:p w14:paraId="0AF539C0" w14:textId="77777777" w:rsidR="00265543" w:rsidRPr="00E071DB" w:rsidRDefault="00265543" w:rsidP="0095370C">
      <w:pPr>
        <w:pStyle w:val="Listi"/>
        <w:numPr>
          <w:ilvl w:val="2"/>
          <w:numId w:val="63"/>
        </w:numPr>
        <w:jc w:val="both"/>
      </w:pPr>
      <w:r w:rsidRPr="00E071DB">
        <w:t>A course schedule.</w:t>
      </w:r>
    </w:p>
    <w:p w14:paraId="7CB521C9" w14:textId="77777777" w:rsidR="00265543" w:rsidRPr="00E071DB" w:rsidRDefault="00265543" w:rsidP="0095370C">
      <w:pPr>
        <w:pStyle w:val="Listi"/>
        <w:numPr>
          <w:ilvl w:val="2"/>
          <w:numId w:val="63"/>
        </w:numPr>
        <w:jc w:val="both"/>
      </w:pPr>
      <w:r w:rsidRPr="00E071DB">
        <w:t>The certificate or endorsement to be issued upon successful completion of the course.</w:t>
      </w:r>
    </w:p>
    <w:p w14:paraId="4BDE0E36" w14:textId="77777777" w:rsidR="00265543" w:rsidRPr="0013762F" w:rsidRDefault="00265543" w:rsidP="0013762F">
      <w:pPr>
        <w:pStyle w:val="List1"/>
        <w:ind w:left="567" w:hanging="567"/>
        <w:rPr>
          <w:b/>
        </w:rPr>
      </w:pPr>
      <w:r w:rsidRPr="0013762F">
        <w:rPr>
          <w:b/>
        </w:rPr>
        <w:t>Training plan.</w:t>
      </w:r>
    </w:p>
    <w:p w14:paraId="20D40091" w14:textId="77777777" w:rsidR="00265543" w:rsidRPr="00E071DB" w:rsidRDefault="00265543" w:rsidP="0013762F">
      <w:pPr>
        <w:pStyle w:val="List1text"/>
        <w:ind w:left="0"/>
      </w:pPr>
      <w:r w:rsidRPr="00E071DB">
        <w:t>The training organisation should plan how requirements for training shall be met.  Training plans for each course should be defined and documented and include:</w:t>
      </w:r>
    </w:p>
    <w:p w14:paraId="00267114" w14:textId="6CCEC786" w:rsidR="00265543" w:rsidRPr="00E071DB" w:rsidRDefault="00265543" w:rsidP="0095370C">
      <w:pPr>
        <w:pStyle w:val="Lista"/>
        <w:numPr>
          <w:ilvl w:val="0"/>
          <w:numId w:val="64"/>
        </w:numPr>
      </w:pPr>
      <w:r w:rsidRPr="00E071DB">
        <w:t xml:space="preserve">A description of the training course: (see </w:t>
      </w:r>
      <w:r w:rsidR="00CB5DF6">
        <w:t>paragraph above).</w:t>
      </w:r>
    </w:p>
    <w:p w14:paraId="5DCCBACB" w14:textId="1FDB0D00" w:rsidR="00265543" w:rsidRPr="00E071DB" w:rsidRDefault="00265543" w:rsidP="0095370C">
      <w:pPr>
        <w:pStyle w:val="Listi"/>
        <w:numPr>
          <w:ilvl w:val="3"/>
          <w:numId w:val="65"/>
        </w:numPr>
        <w:jc w:val="both"/>
      </w:pPr>
      <w:r w:rsidRPr="00E071DB">
        <w:t xml:space="preserve">Prerequisite </w:t>
      </w:r>
      <w:r w:rsidR="00C70849">
        <w:t>participant</w:t>
      </w:r>
      <w:r w:rsidRPr="00E071DB">
        <w:t xml:space="preserve"> qualifications.</w:t>
      </w:r>
    </w:p>
    <w:p w14:paraId="1226F63C" w14:textId="77777777" w:rsidR="00265543" w:rsidRPr="00E071DB" w:rsidRDefault="00265543" w:rsidP="0095370C">
      <w:pPr>
        <w:pStyle w:val="Listi"/>
        <w:numPr>
          <w:ilvl w:val="3"/>
          <w:numId w:val="65"/>
        </w:numPr>
        <w:jc w:val="both"/>
      </w:pPr>
      <w:r w:rsidRPr="00E071DB">
        <w:t>Identification of required resources.</w:t>
      </w:r>
    </w:p>
    <w:p w14:paraId="7BC120A7" w14:textId="77777777" w:rsidR="00265543" w:rsidRPr="00E071DB" w:rsidRDefault="00265543" w:rsidP="0095370C">
      <w:pPr>
        <w:pStyle w:val="Listi"/>
        <w:numPr>
          <w:ilvl w:val="3"/>
          <w:numId w:val="65"/>
        </w:numPr>
        <w:jc w:val="both"/>
      </w:pPr>
      <w:r w:rsidRPr="00E071DB">
        <w:t>Instructor and/or examiner qualification requirements.</w:t>
      </w:r>
    </w:p>
    <w:p w14:paraId="3B0EA419" w14:textId="450BBAA2" w:rsidR="00265543" w:rsidRPr="00E071DB" w:rsidRDefault="00265543" w:rsidP="0095370C">
      <w:pPr>
        <w:pStyle w:val="Listi"/>
        <w:numPr>
          <w:ilvl w:val="3"/>
          <w:numId w:val="65"/>
        </w:numPr>
        <w:jc w:val="both"/>
      </w:pPr>
      <w:r w:rsidRPr="00E071DB">
        <w:t xml:space="preserve">Instructor to </w:t>
      </w:r>
      <w:r w:rsidR="00C70849">
        <w:t>participant</w:t>
      </w:r>
      <w:r w:rsidRPr="00E071DB">
        <w:t xml:space="preserve"> ratio.</w:t>
      </w:r>
    </w:p>
    <w:p w14:paraId="3BBA2F9E" w14:textId="77777777" w:rsidR="00265543" w:rsidRPr="00E071DB" w:rsidRDefault="00265543" w:rsidP="0095370C">
      <w:pPr>
        <w:pStyle w:val="Listi"/>
        <w:numPr>
          <w:ilvl w:val="3"/>
          <w:numId w:val="65"/>
        </w:numPr>
        <w:jc w:val="both"/>
      </w:pPr>
      <w:r w:rsidRPr="00E071DB">
        <w:t>References to the course materials and applicable TMS procedures and documentation.</w:t>
      </w:r>
    </w:p>
    <w:p w14:paraId="70C1A6BF" w14:textId="77777777" w:rsidR="00265543" w:rsidRPr="00E071DB" w:rsidRDefault="00265543" w:rsidP="0095370C">
      <w:pPr>
        <w:pStyle w:val="Listi"/>
        <w:numPr>
          <w:ilvl w:val="3"/>
          <w:numId w:val="65"/>
        </w:numPr>
        <w:jc w:val="both"/>
      </w:pPr>
      <w:r w:rsidRPr="00E071DB">
        <w:t>Procedures or instructions specific to delivery of the course.</w:t>
      </w:r>
    </w:p>
    <w:p w14:paraId="5026F23C" w14:textId="4884EB17" w:rsidR="00265543" w:rsidRPr="00E071DB" w:rsidRDefault="00265543" w:rsidP="0095370C">
      <w:pPr>
        <w:pStyle w:val="Listi"/>
        <w:numPr>
          <w:ilvl w:val="3"/>
          <w:numId w:val="65"/>
        </w:numPr>
        <w:jc w:val="both"/>
      </w:pPr>
      <w:r w:rsidRPr="00E071DB">
        <w:t xml:space="preserve">Criteria for and methods of evaluating </w:t>
      </w:r>
      <w:r w:rsidR="00C70849">
        <w:t>participant</w:t>
      </w:r>
      <w:r w:rsidRPr="00E071DB">
        <w:t xml:space="preserve"> competence, knowledge, understanding and proficiency as documented in IALA Recommendation </w:t>
      </w:r>
      <w:r w:rsidR="00EC01AA">
        <w:t>R0141</w:t>
      </w:r>
      <w:r w:rsidRPr="00E071DB">
        <w:t>.</w:t>
      </w:r>
    </w:p>
    <w:p w14:paraId="0127C397" w14:textId="23A9F75A" w:rsidR="00265543" w:rsidRDefault="00265543" w:rsidP="0013762F">
      <w:pPr>
        <w:pStyle w:val="Listatext"/>
        <w:ind w:left="0"/>
        <w:jc w:val="both"/>
      </w:pPr>
      <w:r w:rsidRPr="00E071DB">
        <w:t>Note:</w:t>
      </w:r>
      <w:r w:rsidRPr="00E071DB">
        <w:tab/>
        <w:t>Instructor and/or examiner qualifications should include</w:t>
      </w:r>
      <w:r w:rsidR="00CB5DF6">
        <w:t>, where</w:t>
      </w:r>
      <w:r w:rsidRPr="00E071DB">
        <w:t xml:space="preserve"> appropriate</w:t>
      </w:r>
      <w:r w:rsidR="00CB5DF6">
        <w:t>,</w:t>
      </w:r>
      <w:r w:rsidRPr="00E071DB">
        <w:t xml:space="preserve"> skills in the use of simulators for instruction and verification of competence.</w:t>
      </w:r>
    </w:p>
    <w:p w14:paraId="4A82F8F5" w14:textId="009EC9A6" w:rsidR="00CB5DF6" w:rsidRDefault="00CB5DF6" w:rsidP="00230173">
      <w:pPr>
        <w:pStyle w:val="Listatext"/>
        <w:jc w:val="both"/>
      </w:pPr>
    </w:p>
    <w:p w14:paraId="66AA9987" w14:textId="53E7A02A" w:rsidR="00CB5DF6" w:rsidRDefault="00CB5DF6" w:rsidP="00230173">
      <w:pPr>
        <w:pStyle w:val="Listatext"/>
        <w:jc w:val="both"/>
      </w:pPr>
    </w:p>
    <w:p w14:paraId="6D871886" w14:textId="77777777" w:rsidR="00265543" w:rsidRPr="00E071DB" w:rsidRDefault="00265543" w:rsidP="00230173">
      <w:pPr>
        <w:pStyle w:val="AnnexCHead3"/>
        <w:jc w:val="both"/>
      </w:pPr>
      <w:r w:rsidRPr="00E071DB">
        <w:t>Training Support Procedures</w:t>
      </w:r>
    </w:p>
    <w:p w14:paraId="72C4AE03" w14:textId="77777777" w:rsidR="00265543" w:rsidRPr="00E071DB" w:rsidRDefault="00265543" w:rsidP="00230173">
      <w:pPr>
        <w:pStyle w:val="BodyText"/>
        <w:jc w:val="both"/>
      </w:pPr>
      <w:r w:rsidRPr="00E071DB">
        <w:t>The training organisation should establish and maintain documented procedures for functions that support the delivery of training.  The organisation should identify and plan these activities and ensure that they are conducted under controlled conditions.  Controlled conditions include:</w:t>
      </w:r>
    </w:p>
    <w:p w14:paraId="7E548CAB" w14:textId="77777777" w:rsidR="00265543" w:rsidRPr="00E071DB" w:rsidRDefault="00265543" w:rsidP="0095370C">
      <w:pPr>
        <w:pStyle w:val="List1"/>
        <w:numPr>
          <w:ilvl w:val="0"/>
          <w:numId w:val="66"/>
        </w:numPr>
      </w:pPr>
      <w:r w:rsidRPr="00E071DB">
        <w:t>Documented procedures where their absence could adversely affect training:</w:t>
      </w:r>
    </w:p>
    <w:p w14:paraId="0CA56566" w14:textId="77777777" w:rsidR="00265543" w:rsidRPr="00E071DB" w:rsidRDefault="00265543" w:rsidP="0095370C">
      <w:pPr>
        <w:pStyle w:val="Lista"/>
        <w:numPr>
          <w:ilvl w:val="1"/>
          <w:numId w:val="67"/>
        </w:numPr>
      </w:pPr>
      <w:r w:rsidRPr="00E071DB">
        <w:t>Use and availability of suitable equipment and facilities.</w:t>
      </w:r>
    </w:p>
    <w:p w14:paraId="402FB579" w14:textId="77777777" w:rsidR="00265543" w:rsidRPr="00E071DB" w:rsidRDefault="00265543" w:rsidP="0095370C">
      <w:pPr>
        <w:pStyle w:val="Lista"/>
        <w:numPr>
          <w:ilvl w:val="1"/>
          <w:numId w:val="67"/>
        </w:numPr>
      </w:pPr>
      <w:r w:rsidRPr="00E071DB">
        <w:t>Maintenance of facilities and equipment that have a direct impact upon training</w:t>
      </w:r>
    </w:p>
    <w:p w14:paraId="0151BE60" w14:textId="77777777" w:rsidR="00265543" w:rsidRPr="00E071DB" w:rsidRDefault="00265543" w:rsidP="0095370C">
      <w:pPr>
        <w:pStyle w:val="Lista"/>
        <w:numPr>
          <w:ilvl w:val="1"/>
          <w:numId w:val="67"/>
        </w:numPr>
      </w:pPr>
      <w:r w:rsidRPr="00E071DB">
        <w:t>Observance of documented safety procedures.</w:t>
      </w:r>
    </w:p>
    <w:p w14:paraId="38010D11" w14:textId="77777777" w:rsidR="00265543" w:rsidRPr="00E071DB" w:rsidRDefault="00265543" w:rsidP="00230173">
      <w:pPr>
        <w:pStyle w:val="AnnexCHead3"/>
        <w:jc w:val="both"/>
      </w:pPr>
      <w:r w:rsidRPr="00E071DB">
        <w:t>Application Review</w:t>
      </w:r>
    </w:p>
    <w:p w14:paraId="1B5F14C1" w14:textId="77777777" w:rsidR="00265543" w:rsidRPr="00E071DB" w:rsidRDefault="00265543" w:rsidP="00230173">
      <w:pPr>
        <w:pStyle w:val="BodyText"/>
        <w:jc w:val="both"/>
      </w:pPr>
      <w:r w:rsidRPr="00E071DB">
        <w:t>The training organisation should establish and maintain documented procedures for reviewing the qualifications of applicants.  The review should:</w:t>
      </w:r>
    </w:p>
    <w:p w14:paraId="29ABEB4F" w14:textId="77777777" w:rsidR="00265543" w:rsidRPr="00E071DB" w:rsidRDefault="00265543" w:rsidP="0095370C">
      <w:pPr>
        <w:pStyle w:val="List1"/>
        <w:numPr>
          <w:ilvl w:val="0"/>
          <w:numId w:val="66"/>
        </w:numPr>
      </w:pPr>
      <w:r w:rsidRPr="00E071DB">
        <w:t>Identify the qualifications sought by the applicant:</w:t>
      </w:r>
    </w:p>
    <w:p w14:paraId="436EFC35" w14:textId="77777777" w:rsidR="00265543" w:rsidRPr="00E071DB" w:rsidRDefault="00265543" w:rsidP="0095370C">
      <w:pPr>
        <w:pStyle w:val="Lista"/>
        <w:numPr>
          <w:ilvl w:val="1"/>
          <w:numId w:val="68"/>
        </w:numPr>
      </w:pPr>
      <w:r w:rsidRPr="00E071DB">
        <w:t>Evaluate applicant’s stated qualifications against prerequisite requirements for the pertinent training course.</w:t>
      </w:r>
    </w:p>
    <w:p w14:paraId="13CE542C" w14:textId="77777777" w:rsidR="00265543" w:rsidRPr="00E071DB" w:rsidRDefault="00265543" w:rsidP="0095370C">
      <w:pPr>
        <w:pStyle w:val="Lista"/>
        <w:numPr>
          <w:ilvl w:val="1"/>
          <w:numId w:val="68"/>
        </w:numPr>
      </w:pPr>
      <w:r w:rsidRPr="00E071DB">
        <w:t>Determine suitability of the training course for providing qualifications sought by the applicant.</w:t>
      </w:r>
    </w:p>
    <w:p w14:paraId="6D7FEA6F" w14:textId="5A28CFE0" w:rsidR="00265543" w:rsidRPr="00E071DB" w:rsidRDefault="00265543" w:rsidP="0095370C">
      <w:pPr>
        <w:pStyle w:val="Lista"/>
        <w:numPr>
          <w:ilvl w:val="1"/>
          <w:numId w:val="68"/>
        </w:numPr>
      </w:pPr>
      <w:r w:rsidRPr="00E071DB">
        <w:t xml:space="preserve">Communicate with the applicant regarding suitability of course(s) and curricula offered to fulfil the </w:t>
      </w:r>
      <w:r w:rsidR="00C70849">
        <w:t>participant</w:t>
      </w:r>
      <w:r w:rsidRPr="00E071DB">
        <w:t>’s qualification needs.</w:t>
      </w:r>
    </w:p>
    <w:p w14:paraId="5F5184FB" w14:textId="77777777" w:rsidR="00265543" w:rsidRPr="00E071DB" w:rsidRDefault="00265543" w:rsidP="0013762F">
      <w:pPr>
        <w:pStyle w:val="Listatext"/>
        <w:ind w:left="0"/>
        <w:jc w:val="both"/>
      </w:pPr>
      <w:r w:rsidRPr="00E071DB">
        <w:t xml:space="preserve">A record of all application reviews should be maintained. </w:t>
      </w:r>
    </w:p>
    <w:p w14:paraId="5567774F" w14:textId="3D802C53" w:rsidR="00265543" w:rsidRPr="00E071DB" w:rsidRDefault="00265543" w:rsidP="00230173">
      <w:pPr>
        <w:pStyle w:val="AnnexCHead3"/>
        <w:jc w:val="both"/>
      </w:pPr>
      <w:r w:rsidRPr="00E071DB">
        <w:t xml:space="preserve">Verification of </w:t>
      </w:r>
      <w:r w:rsidR="00C70849">
        <w:t>Participant</w:t>
      </w:r>
      <w:r w:rsidRPr="00E071DB">
        <w:t>s’ Competence</w:t>
      </w:r>
    </w:p>
    <w:p w14:paraId="237EE37B" w14:textId="77777777" w:rsidR="0013762F" w:rsidRDefault="0013762F" w:rsidP="0013762F">
      <w:pPr>
        <w:pStyle w:val="List1"/>
        <w:ind w:left="567" w:hanging="567"/>
        <w:rPr>
          <w:b/>
        </w:rPr>
      </w:pPr>
      <w:r>
        <w:rPr>
          <w:b/>
        </w:rPr>
        <w:t>General.</w:t>
      </w:r>
    </w:p>
    <w:p w14:paraId="5AA0D8A7" w14:textId="1FDAAF2C" w:rsidR="00265543" w:rsidRPr="0013762F" w:rsidRDefault="00265543" w:rsidP="0013762F">
      <w:pPr>
        <w:pStyle w:val="List1"/>
        <w:rPr>
          <w:b/>
        </w:rPr>
      </w:pPr>
      <w:r w:rsidRPr="00E071DB">
        <w:t>The training organisation should establish and maintain documented procedures for training verification activities.</w:t>
      </w:r>
    </w:p>
    <w:p w14:paraId="67A4640B" w14:textId="77777777" w:rsidR="00265543" w:rsidRPr="00E071DB" w:rsidRDefault="00265543" w:rsidP="0013762F">
      <w:pPr>
        <w:pStyle w:val="List1"/>
        <w:ind w:left="567" w:hanging="567"/>
      </w:pPr>
      <w:r w:rsidRPr="0013762F">
        <w:rPr>
          <w:b/>
        </w:rPr>
        <w:t>Acceptance verification</w:t>
      </w:r>
      <w:r w:rsidRPr="00E071DB">
        <w:t>.</w:t>
      </w:r>
    </w:p>
    <w:p w14:paraId="289EF0FC" w14:textId="1C624EC3" w:rsidR="00265543" w:rsidRPr="00E071DB" w:rsidRDefault="00265543" w:rsidP="0013762F">
      <w:pPr>
        <w:pStyle w:val="List1text"/>
        <w:ind w:left="0"/>
      </w:pPr>
      <w:r w:rsidRPr="00E071DB">
        <w:t xml:space="preserve">The training organisation should ensure that </w:t>
      </w:r>
      <w:r w:rsidR="00C70849">
        <w:t>participant</w:t>
      </w:r>
      <w:r w:rsidRPr="00E071DB">
        <w:t xml:space="preserve"> candidates fulfil prerequisite requirements detailed in the applicable training plan.  The organisation should confirm the identity of </w:t>
      </w:r>
      <w:r w:rsidR="00C70849">
        <w:t>participant</w:t>
      </w:r>
      <w:r w:rsidRPr="00E071DB">
        <w:t xml:space="preserve"> candidates and verify suitable evidence of prerequisite qualifications prior to commencement of training.</w:t>
      </w:r>
    </w:p>
    <w:p w14:paraId="748FB81A" w14:textId="446B2935" w:rsidR="00265543" w:rsidRPr="00E071DB" w:rsidRDefault="00265543" w:rsidP="0013762F">
      <w:pPr>
        <w:pStyle w:val="List1text"/>
        <w:ind w:left="0"/>
      </w:pPr>
      <w:r w:rsidRPr="00E071DB">
        <w:t xml:space="preserve">In the event that prerequisite requirements cannot be verified prior to commencement of training, the organisation should take special note and ensure that the </w:t>
      </w:r>
      <w:r w:rsidR="00C70849">
        <w:t>participant</w:t>
      </w:r>
      <w:r w:rsidRPr="00E071DB">
        <w:t xml:space="preserve"> training is not considered completed until prerequisite requirements have been verified.</w:t>
      </w:r>
    </w:p>
    <w:p w14:paraId="4896C55D" w14:textId="77777777" w:rsidR="00265543" w:rsidRPr="0013762F" w:rsidRDefault="00265543" w:rsidP="0013762F">
      <w:pPr>
        <w:pStyle w:val="List1"/>
        <w:ind w:left="567" w:hanging="567"/>
        <w:rPr>
          <w:b/>
        </w:rPr>
      </w:pPr>
      <w:r w:rsidRPr="0013762F">
        <w:rPr>
          <w:b/>
        </w:rPr>
        <w:t>Examinations and competence</w:t>
      </w:r>
    </w:p>
    <w:p w14:paraId="5B1E6DCE" w14:textId="715CB198" w:rsidR="00265543" w:rsidRPr="00E071DB" w:rsidRDefault="00265543" w:rsidP="0013762F">
      <w:pPr>
        <w:pStyle w:val="List1text"/>
        <w:ind w:left="0"/>
      </w:pPr>
      <w:r w:rsidRPr="00E071DB">
        <w:t xml:space="preserve">The training organisation should ensure that </w:t>
      </w:r>
      <w:r w:rsidR="00C70849">
        <w:t>participant</w:t>
      </w:r>
      <w:r w:rsidRPr="00E071DB">
        <w:t xml:space="preserve"> candidates adequately demonstrate all applicable knowledge and competence requirements prior to being considered as having successfully completed the training course.</w:t>
      </w:r>
    </w:p>
    <w:p w14:paraId="39675CB1" w14:textId="433A6617" w:rsidR="00265543" w:rsidRPr="00E071DB" w:rsidRDefault="00C70849" w:rsidP="0013762F">
      <w:pPr>
        <w:pStyle w:val="List1text"/>
        <w:ind w:left="0"/>
      </w:pPr>
      <w:r>
        <w:t>Participant</w:t>
      </w:r>
      <w:r w:rsidR="00265543" w:rsidRPr="00E071DB">
        <w:t>s should be required to demonstrate adequate knowledge and competence in accordance with requirements of the training plan in order to be appropriately qualified.</w:t>
      </w:r>
    </w:p>
    <w:p w14:paraId="4D5BB882" w14:textId="00C5A422" w:rsidR="00265543" w:rsidRPr="00E071DB" w:rsidRDefault="00265543" w:rsidP="0013762F">
      <w:pPr>
        <w:pStyle w:val="List1text"/>
        <w:ind w:left="0"/>
      </w:pPr>
      <w:r w:rsidRPr="00E071DB">
        <w:t xml:space="preserve">The training organisation should establish and maintain documented procedures for the development and administration of examinations and tests for competence.  As a minimum, examinations and criteria for evaluation of competence shall include applicable requirements of </w:t>
      </w:r>
      <w:r w:rsidR="00CB5DF6">
        <w:t>E-141</w:t>
      </w:r>
      <w:r w:rsidRPr="00E071DB">
        <w:t>, and of the Competent Authority.</w:t>
      </w:r>
    </w:p>
    <w:p w14:paraId="52C234A2" w14:textId="598A37B1" w:rsidR="00265543" w:rsidRPr="00E071DB" w:rsidRDefault="00265543" w:rsidP="0013762F">
      <w:pPr>
        <w:pStyle w:val="List1text"/>
        <w:ind w:left="0"/>
      </w:pPr>
      <w:r w:rsidRPr="00E071DB">
        <w:lastRenderedPageBreak/>
        <w:t xml:space="preserve">Responsibility and authority for evaluation of </w:t>
      </w:r>
      <w:r w:rsidR="00C70849">
        <w:t>participant</w:t>
      </w:r>
      <w:r w:rsidRPr="00E071DB">
        <w:t xml:space="preserve"> knowledge or competence should be defined.</w:t>
      </w:r>
    </w:p>
    <w:p w14:paraId="7F6A09C8" w14:textId="77777777" w:rsidR="00265543" w:rsidRPr="0013762F" w:rsidRDefault="00265543" w:rsidP="0013762F">
      <w:pPr>
        <w:pStyle w:val="List1"/>
        <w:ind w:left="567" w:hanging="567"/>
        <w:rPr>
          <w:b/>
        </w:rPr>
      </w:pPr>
      <w:r w:rsidRPr="0013762F">
        <w:rPr>
          <w:b/>
        </w:rPr>
        <w:t>Satisfactory completion</w:t>
      </w:r>
    </w:p>
    <w:p w14:paraId="2206432E" w14:textId="32921C4F" w:rsidR="00265543" w:rsidRPr="00E071DB" w:rsidRDefault="00265543" w:rsidP="0013762F">
      <w:pPr>
        <w:pStyle w:val="List1text"/>
        <w:ind w:left="0"/>
      </w:pPr>
      <w:r w:rsidRPr="00E071DB">
        <w:t xml:space="preserve">The training organisation should maintain records of examinations of </w:t>
      </w:r>
      <w:r w:rsidR="00C70849">
        <w:t>participant</w:t>
      </w:r>
      <w:r w:rsidRPr="00E071DB">
        <w:t xml:space="preserve"> knowledge and competence in accordance with the requirements of the competent authority.</w:t>
      </w:r>
    </w:p>
    <w:p w14:paraId="654C098F" w14:textId="1575021C" w:rsidR="00265543" w:rsidRPr="0013762F" w:rsidRDefault="00C70849" w:rsidP="0013762F">
      <w:pPr>
        <w:pStyle w:val="List1"/>
        <w:ind w:left="567" w:hanging="567"/>
        <w:rPr>
          <w:b/>
        </w:rPr>
      </w:pPr>
      <w:r w:rsidRPr="0013762F">
        <w:rPr>
          <w:b/>
        </w:rPr>
        <w:t>Participant</w:t>
      </w:r>
      <w:r w:rsidR="00265543" w:rsidRPr="0013762F">
        <w:rPr>
          <w:b/>
        </w:rPr>
        <w:t xml:space="preserve"> progress</w:t>
      </w:r>
    </w:p>
    <w:p w14:paraId="3117A896" w14:textId="2B3AD981" w:rsidR="00265543" w:rsidRPr="00E071DB" w:rsidRDefault="00265543" w:rsidP="0013762F">
      <w:pPr>
        <w:pStyle w:val="List1text"/>
        <w:ind w:left="0"/>
      </w:pPr>
      <w:r w:rsidRPr="00E071DB">
        <w:t xml:space="preserve">The training organisation should establish and maintain documented procedures for identifying and recording </w:t>
      </w:r>
      <w:r w:rsidR="00C70849">
        <w:t>participant</w:t>
      </w:r>
      <w:r w:rsidRPr="00E071DB">
        <w:t xml:space="preserve"> progress from application through completion of training.</w:t>
      </w:r>
    </w:p>
    <w:p w14:paraId="73AB6312" w14:textId="05A312C0" w:rsidR="00265543" w:rsidRPr="00E071DB" w:rsidRDefault="00265543" w:rsidP="0013762F">
      <w:pPr>
        <w:pStyle w:val="List1text"/>
        <w:ind w:left="0"/>
      </w:pPr>
      <w:r w:rsidRPr="00E071DB">
        <w:t xml:space="preserve">Records of </w:t>
      </w:r>
      <w:r w:rsidR="00C70849">
        <w:t>participant</w:t>
      </w:r>
      <w:r w:rsidRPr="00E071DB">
        <w:t xml:space="preserve"> progress should be maintained.</w:t>
      </w:r>
    </w:p>
    <w:p w14:paraId="1104AEEA" w14:textId="77777777" w:rsidR="00265543" w:rsidRPr="00E071DB" w:rsidRDefault="00265543" w:rsidP="00230173">
      <w:pPr>
        <w:pStyle w:val="AnnexCHead3"/>
        <w:jc w:val="both"/>
      </w:pPr>
      <w:r w:rsidRPr="00E071DB">
        <w:t>Certification and Endorsement</w:t>
      </w:r>
    </w:p>
    <w:p w14:paraId="7BB706C5" w14:textId="60FFDAC1" w:rsidR="00265543" w:rsidRPr="00E071DB" w:rsidRDefault="00265543" w:rsidP="00230173">
      <w:pPr>
        <w:pStyle w:val="List1text"/>
      </w:pPr>
      <w:r w:rsidRPr="00E071DB">
        <w:t xml:space="preserve">The training organisation should establish and maintain documented procedures for informing the </w:t>
      </w:r>
      <w:r w:rsidR="00CB5DF6">
        <w:t xml:space="preserve">Competent </w:t>
      </w:r>
      <w:r w:rsidRPr="00E071DB">
        <w:t>Authority</w:t>
      </w:r>
      <w:r w:rsidR="00CB5DF6">
        <w:t xml:space="preserve"> (or Authorities</w:t>
      </w:r>
      <w:r w:rsidRPr="00E071DB">
        <w:t xml:space="preserve"> </w:t>
      </w:r>
      <w:r w:rsidR="00CB5DF6">
        <w:t xml:space="preserve">if participants come from more than 1 nation) </w:t>
      </w:r>
      <w:r w:rsidRPr="00E071DB">
        <w:t xml:space="preserve">of the successful completion of </w:t>
      </w:r>
      <w:r w:rsidR="00C70849">
        <w:t>participant</w:t>
      </w:r>
      <w:r w:rsidRPr="00E071DB">
        <w:t>s</w:t>
      </w:r>
      <w:r w:rsidR="00CB5DF6">
        <w:t>’</w:t>
      </w:r>
      <w:r w:rsidRPr="00E071DB">
        <w:t xml:space="preserve"> training, if required.</w:t>
      </w:r>
    </w:p>
    <w:p w14:paraId="378BA383" w14:textId="2859B83E" w:rsidR="00265543" w:rsidRPr="00E071DB" w:rsidRDefault="00265543" w:rsidP="00230173">
      <w:pPr>
        <w:pStyle w:val="List1text"/>
      </w:pPr>
      <w:r w:rsidRPr="00E071DB">
        <w:t xml:space="preserve">The organisation should establish and maintain documented procedures for awarding </w:t>
      </w:r>
      <w:r w:rsidR="00F95F83">
        <w:t>ATON</w:t>
      </w:r>
      <w:r w:rsidRPr="00E071DB">
        <w:t xml:space="preserve"> Course Certificates.</w:t>
      </w:r>
    </w:p>
    <w:p w14:paraId="030C9A75" w14:textId="5952DBB7" w:rsidR="00265543" w:rsidRPr="00E071DB" w:rsidRDefault="00265543" w:rsidP="00230173">
      <w:pPr>
        <w:pStyle w:val="AnnexCHead3"/>
        <w:jc w:val="both"/>
      </w:pPr>
      <w:r w:rsidRPr="00E071DB">
        <w:t xml:space="preserve">Control of </w:t>
      </w:r>
      <w:r w:rsidR="00C70849">
        <w:t>Participant</w:t>
      </w:r>
      <w:r w:rsidRPr="00E071DB">
        <w:t xml:space="preserve"> Learning Deficiencies</w:t>
      </w:r>
    </w:p>
    <w:p w14:paraId="158E2105" w14:textId="02A7FA3E" w:rsidR="00265543" w:rsidRPr="00E071DB" w:rsidRDefault="00265543" w:rsidP="00230173">
      <w:pPr>
        <w:pStyle w:val="BodyText"/>
        <w:jc w:val="both"/>
      </w:pPr>
      <w:r w:rsidRPr="00E071DB">
        <w:t xml:space="preserve">Responsibility and authority for evaluation of </w:t>
      </w:r>
      <w:r w:rsidR="00C70849">
        <w:t>participant</w:t>
      </w:r>
      <w:r w:rsidRPr="00E071DB">
        <w:t xml:space="preserve"> knowledge and competence deficiencies should be defined.  Deficiencies in regard to knowledge or competence should be reviewed in accordance with documented procedures.  Where appropriate, </w:t>
      </w:r>
      <w:r w:rsidR="00C70849">
        <w:t>participant</w:t>
      </w:r>
      <w:r w:rsidRPr="00E071DB">
        <w:t>s should be:</w:t>
      </w:r>
    </w:p>
    <w:p w14:paraId="714493BF" w14:textId="77777777" w:rsidR="0013762F" w:rsidRDefault="00265543" w:rsidP="00230173">
      <w:pPr>
        <w:pStyle w:val="List1"/>
        <w:numPr>
          <w:ilvl w:val="0"/>
          <w:numId w:val="19"/>
        </w:numPr>
      </w:pPr>
      <w:r w:rsidRPr="00E071DB">
        <w:t>Retrained and re-examined in the specific area where d</w:t>
      </w:r>
      <w:r w:rsidR="0013762F">
        <w:t>eficiencies are noted;</w:t>
      </w:r>
    </w:p>
    <w:p w14:paraId="66C9F9C1" w14:textId="77777777" w:rsidR="0013762F" w:rsidRDefault="00265543" w:rsidP="00230173">
      <w:pPr>
        <w:pStyle w:val="List1"/>
        <w:numPr>
          <w:ilvl w:val="0"/>
          <w:numId w:val="19"/>
        </w:numPr>
      </w:pPr>
      <w:r w:rsidRPr="00E071DB">
        <w:t>Failed and require</w:t>
      </w:r>
      <w:r w:rsidR="0013762F">
        <w:t xml:space="preserve">d to repeat the training course; </w:t>
      </w:r>
    </w:p>
    <w:p w14:paraId="48A17EB8" w14:textId="2D8F1FF6" w:rsidR="00265543" w:rsidRPr="00E071DB" w:rsidRDefault="00265543" w:rsidP="00230173">
      <w:pPr>
        <w:pStyle w:val="List1"/>
        <w:numPr>
          <w:ilvl w:val="0"/>
          <w:numId w:val="19"/>
        </w:numPr>
      </w:pPr>
      <w:r w:rsidRPr="00E071DB">
        <w:t>Recommended to cease training.</w:t>
      </w:r>
    </w:p>
    <w:p w14:paraId="76874736" w14:textId="77777777" w:rsidR="00265543" w:rsidRPr="00E071DB" w:rsidRDefault="00265543" w:rsidP="00230173">
      <w:pPr>
        <w:pStyle w:val="AnnexCHead3"/>
        <w:jc w:val="both"/>
      </w:pPr>
      <w:r w:rsidRPr="00E071DB">
        <w:t>Control of TMS Records</w:t>
      </w:r>
    </w:p>
    <w:p w14:paraId="3EC3D1D0" w14:textId="77777777" w:rsidR="00265543" w:rsidRPr="00E071DB" w:rsidRDefault="00265543" w:rsidP="00230173">
      <w:pPr>
        <w:pStyle w:val="BodyText"/>
        <w:jc w:val="both"/>
      </w:pPr>
      <w:r w:rsidRPr="00E071DB">
        <w:t>The training organisation should establish and maintain documented procedures for the identification, collection, indexing, access, filing, storage, maintenance and disposition of TMS records in accordance with the competent authority or their representative.</w:t>
      </w:r>
    </w:p>
    <w:p w14:paraId="7954E151" w14:textId="77777777" w:rsidR="00265543" w:rsidRPr="00E071DB" w:rsidRDefault="00265543" w:rsidP="00230173">
      <w:pPr>
        <w:pStyle w:val="BodyText"/>
        <w:jc w:val="both"/>
      </w:pPr>
      <w:r w:rsidRPr="00E071DB">
        <w:t>TMS records should be maintained in order to demonstrate:</w:t>
      </w:r>
    </w:p>
    <w:p w14:paraId="6AD3AEAC" w14:textId="77777777" w:rsidR="0013762F" w:rsidRDefault="00C70849" w:rsidP="00230173">
      <w:pPr>
        <w:pStyle w:val="List1"/>
        <w:numPr>
          <w:ilvl w:val="0"/>
          <w:numId w:val="19"/>
        </w:numPr>
      </w:pPr>
      <w:r>
        <w:t>Participant</w:t>
      </w:r>
      <w:r w:rsidR="00265543" w:rsidRPr="00E071DB">
        <w:t>s’ satisfactory completion of training and applicable competence requirements.</w:t>
      </w:r>
    </w:p>
    <w:p w14:paraId="779F9BD2" w14:textId="335F51D9" w:rsidR="00265543" w:rsidRPr="00E071DB" w:rsidRDefault="00265543" w:rsidP="00230173">
      <w:pPr>
        <w:pStyle w:val="List1"/>
        <w:numPr>
          <w:ilvl w:val="0"/>
          <w:numId w:val="19"/>
        </w:numPr>
      </w:pPr>
      <w:r w:rsidRPr="00E071DB">
        <w:t>Effective functioning of the TMS.</w:t>
      </w:r>
    </w:p>
    <w:p w14:paraId="4129C11F" w14:textId="77777777" w:rsidR="00265543" w:rsidRPr="00E071DB" w:rsidRDefault="00265543" w:rsidP="00230173">
      <w:pPr>
        <w:pStyle w:val="BodyText"/>
        <w:jc w:val="both"/>
      </w:pPr>
      <w:r w:rsidRPr="00E071DB">
        <w:t>TMS records should be legible and stored in such a manner to preclude damage.</w:t>
      </w:r>
    </w:p>
    <w:p w14:paraId="79E2A996" w14:textId="77777777" w:rsidR="00265543" w:rsidRPr="00E071DB" w:rsidRDefault="00265543" w:rsidP="00230173">
      <w:pPr>
        <w:pStyle w:val="BodyText"/>
        <w:jc w:val="both"/>
      </w:pPr>
    </w:p>
    <w:p w14:paraId="0790CBD8" w14:textId="77777777" w:rsidR="00265543" w:rsidRPr="00E071DB" w:rsidRDefault="00265543" w:rsidP="00265543">
      <w:pPr>
        <w:spacing w:after="200" w:line="276" w:lineRule="auto"/>
        <w:rPr>
          <w:sz w:val="22"/>
        </w:rPr>
      </w:pPr>
      <w:r w:rsidRPr="00E071DB">
        <w:br w:type="page"/>
      </w:r>
    </w:p>
    <w:p w14:paraId="58E8C3C2" w14:textId="6C6E887C" w:rsidR="00265543" w:rsidRPr="00E071DB" w:rsidRDefault="00265543" w:rsidP="00265543">
      <w:pPr>
        <w:pStyle w:val="Annex"/>
      </w:pPr>
      <w:bookmarkStart w:id="74" w:name="_Toc223954777"/>
      <w:bookmarkStart w:id="75" w:name="_Toc226602466"/>
      <w:bookmarkStart w:id="76" w:name="_Ref253143555"/>
      <w:bookmarkStart w:id="77" w:name="_Toc306778874"/>
      <w:bookmarkStart w:id="78" w:name="_Ref306779310"/>
      <w:bookmarkStart w:id="79" w:name="_Toc461287613"/>
      <w:bookmarkStart w:id="80" w:name="_Ref461288490"/>
      <w:bookmarkStart w:id="81" w:name="_Toc488859865"/>
      <w:r w:rsidRPr="00E071DB">
        <w:rPr>
          <w:caps w:val="0"/>
        </w:rPr>
        <w:lastRenderedPageBreak/>
        <w:t xml:space="preserve">RECOMMENDED PRACTICES FOR </w:t>
      </w:r>
      <w:r w:rsidR="00F95F83">
        <w:rPr>
          <w:caps w:val="0"/>
        </w:rPr>
        <w:t>ATON</w:t>
      </w:r>
      <w:r w:rsidRPr="00E071DB">
        <w:rPr>
          <w:caps w:val="0"/>
        </w:rPr>
        <w:t xml:space="preserve"> TRAINING ORGANISATIONS</w:t>
      </w:r>
      <w:bookmarkEnd w:id="74"/>
      <w:bookmarkEnd w:id="75"/>
      <w:bookmarkEnd w:id="76"/>
      <w:bookmarkEnd w:id="77"/>
      <w:bookmarkEnd w:id="78"/>
      <w:bookmarkEnd w:id="79"/>
      <w:bookmarkEnd w:id="80"/>
      <w:bookmarkEnd w:id="81"/>
    </w:p>
    <w:p w14:paraId="74AABC58" w14:textId="77777777" w:rsidR="00265543" w:rsidRPr="00E071DB" w:rsidRDefault="00265543" w:rsidP="00265543">
      <w:pPr>
        <w:pStyle w:val="AnnexDHead1"/>
      </w:pPr>
      <w:r w:rsidRPr="00E071DB">
        <w:t>PRACTICES AND PROCEDURES</w:t>
      </w:r>
    </w:p>
    <w:p w14:paraId="55087820" w14:textId="77777777" w:rsidR="00265543" w:rsidRPr="00E071DB" w:rsidRDefault="00265543" w:rsidP="00265543">
      <w:pPr>
        <w:pStyle w:val="Heading1separatationline"/>
      </w:pPr>
    </w:p>
    <w:p w14:paraId="40F53CB7" w14:textId="3F5D46FA" w:rsidR="00265543" w:rsidRPr="00E071DB" w:rsidRDefault="00265543" w:rsidP="00265543">
      <w:pPr>
        <w:pStyle w:val="BodyText"/>
      </w:pPr>
      <w:r w:rsidRPr="00E071DB">
        <w:t xml:space="preserve">Organisations providing </w:t>
      </w:r>
      <w:r w:rsidR="00F95F83">
        <w:t>ATON</w:t>
      </w:r>
      <w:r w:rsidRPr="00E071DB">
        <w:t xml:space="preserve"> training should:</w:t>
      </w:r>
    </w:p>
    <w:p w14:paraId="2FAB438E" w14:textId="77777777" w:rsidR="00B638A2" w:rsidRDefault="00265543" w:rsidP="00B638A2">
      <w:pPr>
        <w:pStyle w:val="List1"/>
        <w:numPr>
          <w:ilvl w:val="0"/>
          <w:numId w:val="19"/>
        </w:numPr>
        <w:tabs>
          <w:tab w:val="clear" w:pos="708"/>
          <w:tab w:val="num" w:pos="0"/>
        </w:tabs>
        <w:ind w:left="567"/>
      </w:pPr>
      <w:r w:rsidRPr="00E071DB">
        <w:t>Plan the teaching and training process that directly influences the quality of teaching and learning, and ensure that these processes are properly carried out.</w:t>
      </w:r>
    </w:p>
    <w:p w14:paraId="7370C675" w14:textId="2E3BAE45" w:rsidR="00B638A2" w:rsidRDefault="00265543" w:rsidP="00B638A2">
      <w:pPr>
        <w:pStyle w:val="List1"/>
        <w:numPr>
          <w:ilvl w:val="0"/>
          <w:numId w:val="19"/>
        </w:numPr>
        <w:tabs>
          <w:tab w:val="clear" w:pos="708"/>
          <w:tab w:val="num" w:pos="0"/>
        </w:tabs>
        <w:ind w:left="567"/>
      </w:pPr>
      <w:r w:rsidRPr="00E071DB">
        <w:t xml:space="preserve">Clearly identify and carry out an assessment of prior learning to ensure all competencies, as indicated in IALA Recommendation </w:t>
      </w:r>
      <w:r w:rsidR="00EC01AA">
        <w:t>R0141</w:t>
      </w:r>
      <w:r w:rsidRPr="00E071DB">
        <w:t>, are met.</w:t>
      </w:r>
    </w:p>
    <w:p w14:paraId="4F1644E5" w14:textId="576C5E76" w:rsidR="00265543" w:rsidRPr="00E071DB" w:rsidRDefault="00265543" w:rsidP="00B638A2">
      <w:pPr>
        <w:pStyle w:val="List1"/>
        <w:numPr>
          <w:ilvl w:val="0"/>
          <w:numId w:val="19"/>
        </w:numPr>
        <w:tabs>
          <w:tab w:val="clear" w:pos="708"/>
          <w:tab w:val="num" w:pos="0"/>
        </w:tabs>
        <w:ind w:left="567"/>
      </w:pPr>
      <w:r w:rsidRPr="00E071DB">
        <w:t>Establish and maintain documented procedures that specify:</w:t>
      </w:r>
    </w:p>
    <w:p w14:paraId="245DF42A" w14:textId="77777777" w:rsidR="00265543" w:rsidRPr="00E071DB" w:rsidRDefault="00265543" w:rsidP="0095370C">
      <w:pPr>
        <w:pStyle w:val="Listi"/>
        <w:numPr>
          <w:ilvl w:val="0"/>
          <w:numId w:val="69"/>
        </w:numPr>
        <w:ind w:left="1146"/>
      </w:pPr>
      <w:r w:rsidRPr="00E071DB">
        <w:t>The approach to planning and application of course plans and lesson plans including use of teaching principles, methods and equipment in classrooms and simulator rooms;</w:t>
      </w:r>
    </w:p>
    <w:p w14:paraId="436CA31C" w14:textId="77777777" w:rsidR="00265543" w:rsidRPr="00E071DB" w:rsidRDefault="00265543" w:rsidP="0095370C">
      <w:pPr>
        <w:pStyle w:val="Listi"/>
        <w:numPr>
          <w:ilvl w:val="0"/>
          <w:numId w:val="69"/>
        </w:numPr>
        <w:ind w:left="1146"/>
      </w:pPr>
      <w:r w:rsidRPr="00E071DB">
        <w:t>control and assessment activities put in place to ensure trainees acquire the necessary levels of competence for each module of the appropriate model course.</w:t>
      </w:r>
    </w:p>
    <w:p w14:paraId="39BA3753" w14:textId="77777777" w:rsidR="00265543" w:rsidRPr="00E071DB" w:rsidRDefault="00265543" w:rsidP="0095370C">
      <w:pPr>
        <w:pStyle w:val="Listi"/>
        <w:numPr>
          <w:ilvl w:val="0"/>
          <w:numId w:val="69"/>
        </w:numPr>
        <w:ind w:left="1146"/>
      </w:pPr>
      <w:r w:rsidRPr="00E071DB">
        <w:t>appropriate training facilities to meet the documented training objectives.</w:t>
      </w:r>
    </w:p>
    <w:p w14:paraId="37E92FF0" w14:textId="77777777" w:rsidR="00265543" w:rsidRPr="00E071DB" w:rsidRDefault="00265543" w:rsidP="0095370C">
      <w:pPr>
        <w:pStyle w:val="Listi"/>
        <w:numPr>
          <w:ilvl w:val="0"/>
          <w:numId w:val="69"/>
        </w:numPr>
        <w:ind w:left="1146"/>
      </w:pPr>
      <w:r w:rsidRPr="00E071DB">
        <w:t>maintenance procedures for the training facility’s equipment.</w:t>
      </w:r>
    </w:p>
    <w:p w14:paraId="07E0DA4A" w14:textId="77777777" w:rsidR="00265543" w:rsidRPr="00E071DB" w:rsidRDefault="00265543" w:rsidP="0095370C">
      <w:pPr>
        <w:pStyle w:val="Listi"/>
        <w:numPr>
          <w:ilvl w:val="0"/>
          <w:numId w:val="69"/>
        </w:numPr>
        <w:ind w:left="1146"/>
      </w:pPr>
      <w:r w:rsidRPr="00E071DB">
        <w:t>qualifications and competence requirements of instructors and assessors.</w:t>
      </w:r>
    </w:p>
    <w:p w14:paraId="58230307" w14:textId="77777777" w:rsidR="00265543" w:rsidRPr="00E071DB" w:rsidRDefault="00265543" w:rsidP="0095370C">
      <w:pPr>
        <w:pStyle w:val="Listi"/>
        <w:numPr>
          <w:ilvl w:val="0"/>
          <w:numId w:val="69"/>
        </w:numPr>
        <w:ind w:left="1146"/>
      </w:pPr>
      <w:r w:rsidRPr="00E071DB">
        <w:t>adherence to appropriate health and safety requirements and regulations.</w:t>
      </w:r>
    </w:p>
    <w:p w14:paraId="6789B705" w14:textId="77777777" w:rsidR="00B638A2" w:rsidRDefault="00265543" w:rsidP="00D2260E">
      <w:pPr>
        <w:pStyle w:val="List1"/>
        <w:numPr>
          <w:ilvl w:val="0"/>
          <w:numId w:val="19"/>
        </w:numPr>
        <w:tabs>
          <w:tab w:val="clear" w:pos="708"/>
          <w:tab w:val="num" w:pos="0"/>
        </w:tabs>
        <w:ind w:left="567"/>
      </w:pPr>
      <w:r w:rsidRPr="00E071DB">
        <w:t xml:space="preserve">Ensure all aspects of study progression are documented and disseminated to trainees, </w:t>
      </w:r>
      <w:r w:rsidR="00F95F83">
        <w:t>ATON</w:t>
      </w:r>
      <w:r w:rsidRPr="00E071DB">
        <w:t xml:space="preserve"> Authorities and course managers as required.</w:t>
      </w:r>
    </w:p>
    <w:p w14:paraId="65726AE9" w14:textId="77777777" w:rsidR="00B638A2" w:rsidRDefault="00265543" w:rsidP="00D2260E">
      <w:pPr>
        <w:pStyle w:val="List1"/>
        <w:numPr>
          <w:ilvl w:val="0"/>
          <w:numId w:val="19"/>
        </w:numPr>
        <w:tabs>
          <w:tab w:val="clear" w:pos="708"/>
          <w:tab w:val="num" w:pos="0"/>
        </w:tabs>
        <w:ind w:left="567"/>
      </w:pPr>
      <w:r w:rsidRPr="00E071DB">
        <w:t>Continually control and evaluate teaching activities to ensure the learning results are in accordance with the appropriate course plan.</w:t>
      </w:r>
    </w:p>
    <w:p w14:paraId="0BDE9BD6" w14:textId="77777777" w:rsidR="00D2260E" w:rsidRDefault="00265543" w:rsidP="00D2260E">
      <w:pPr>
        <w:pStyle w:val="List1"/>
        <w:numPr>
          <w:ilvl w:val="0"/>
          <w:numId w:val="19"/>
        </w:numPr>
        <w:tabs>
          <w:tab w:val="clear" w:pos="708"/>
          <w:tab w:val="num" w:pos="0"/>
        </w:tabs>
        <w:ind w:left="567"/>
      </w:pPr>
      <w:r w:rsidRPr="00E071DB">
        <w:t>Ensure that trainees who present themselves for final tests, examination, simulation evaluations or equivalent, have completed all the required course work and exercises, including simulator exercises where appropriate.</w:t>
      </w:r>
    </w:p>
    <w:p w14:paraId="4FD839A6" w14:textId="3A7093B0" w:rsidR="00265543" w:rsidRPr="00E071DB" w:rsidRDefault="00265543" w:rsidP="00D2260E">
      <w:pPr>
        <w:pStyle w:val="List1"/>
        <w:numPr>
          <w:ilvl w:val="0"/>
          <w:numId w:val="19"/>
        </w:numPr>
        <w:tabs>
          <w:tab w:val="clear" w:pos="708"/>
          <w:tab w:val="num" w:pos="0"/>
        </w:tabs>
        <w:ind w:left="567"/>
      </w:pPr>
      <w:r w:rsidRPr="00E071DB">
        <w:t>Establish procedures for the maintenance and use of equipment during the training in order to ensure that:</w:t>
      </w:r>
    </w:p>
    <w:p w14:paraId="352868DA" w14:textId="77777777" w:rsidR="00265543" w:rsidRPr="00E071DB" w:rsidRDefault="00265543" w:rsidP="0095370C">
      <w:pPr>
        <w:pStyle w:val="Listi"/>
        <w:numPr>
          <w:ilvl w:val="0"/>
          <w:numId w:val="70"/>
        </w:numPr>
      </w:pPr>
      <w:r w:rsidRPr="00E071DB">
        <w:t>equipment and systems are maintained in accordance with the manufacturer’s instructions and, where appropriate, calibrated as and when necessary.</w:t>
      </w:r>
    </w:p>
    <w:p w14:paraId="6A4B3AF9" w14:textId="77777777" w:rsidR="00265543" w:rsidRPr="00E071DB" w:rsidRDefault="00265543" w:rsidP="0095370C">
      <w:pPr>
        <w:pStyle w:val="Listi"/>
        <w:numPr>
          <w:ilvl w:val="0"/>
          <w:numId w:val="70"/>
        </w:numPr>
      </w:pPr>
      <w:r w:rsidRPr="00E071DB">
        <w:t>equipment and systems are operated in a safe and efficient manner.</w:t>
      </w:r>
    </w:p>
    <w:p w14:paraId="6322631B" w14:textId="77777777" w:rsidR="00265543" w:rsidRPr="00E071DB" w:rsidRDefault="00265543" w:rsidP="0095370C">
      <w:pPr>
        <w:pStyle w:val="Listi"/>
        <w:numPr>
          <w:ilvl w:val="0"/>
          <w:numId w:val="70"/>
        </w:numPr>
      </w:pPr>
      <w:r w:rsidRPr="00E071DB">
        <w:t>working conditions in the training environment, such as lighting, ventilation and heating, conform to appropriate rules and regulations.</w:t>
      </w:r>
    </w:p>
    <w:p w14:paraId="3940FE4B" w14:textId="77777777" w:rsidR="00265543" w:rsidRPr="00E071DB" w:rsidRDefault="00265543" w:rsidP="00D2260E">
      <w:pPr>
        <w:pStyle w:val="List1"/>
        <w:numPr>
          <w:ilvl w:val="0"/>
          <w:numId w:val="19"/>
        </w:numPr>
        <w:tabs>
          <w:tab w:val="clear" w:pos="708"/>
          <w:tab w:val="num" w:pos="0"/>
        </w:tabs>
        <w:ind w:left="567"/>
      </w:pPr>
      <w:r w:rsidRPr="00E071DB">
        <w:t>Ensure that any consumable stores necessary to maintain equipment and systems in full working order are properly controlled and stored.  Where the consumable stores could lead to pollution of the environment, the procedures should reflect workplace hazardous materials requirements.</w:t>
      </w:r>
    </w:p>
    <w:p w14:paraId="0D6843EA" w14:textId="77777777" w:rsidR="00265543" w:rsidRPr="00E071DB" w:rsidRDefault="00265543" w:rsidP="00265543">
      <w:pPr>
        <w:pStyle w:val="AnnexDHead1"/>
      </w:pPr>
      <w:r w:rsidRPr="00E071DB">
        <w:t>ACTIONS FOR ENSURING TRAINING RESULTS</w:t>
      </w:r>
    </w:p>
    <w:p w14:paraId="7402121D" w14:textId="77777777" w:rsidR="00265543" w:rsidRPr="00E071DB" w:rsidRDefault="00265543" w:rsidP="00265543">
      <w:pPr>
        <w:pStyle w:val="Heading1separatationline"/>
      </w:pPr>
    </w:p>
    <w:p w14:paraId="0E7DE5E3" w14:textId="0057C323" w:rsidR="00265543" w:rsidRPr="00E071DB" w:rsidRDefault="00265543" w:rsidP="00265543">
      <w:pPr>
        <w:pStyle w:val="BodyText"/>
      </w:pPr>
      <w:r w:rsidRPr="00E071DB">
        <w:t xml:space="preserve">The organisation providing </w:t>
      </w:r>
      <w:r w:rsidR="00F95F83">
        <w:t>ATON</w:t>
      </w:r>
      <w:r w:rsidRPr="00E071DB">
        <w:t xml:space="preserve"> training should:</w:t>
      </w:r>
    </w:p>
    <w:p w14:paraId="0EE8F8FB" w14:textId="44FB54D2" w:rsidR="00265543" w:rsidRPr="00E071DB" w:rsidRDefault="00265543" w:rsidP="00D2260E">
      <w:pPr>
        <w:pStyle w:val="List1"/>
        <w:numPr>
          <w:ilvl w:val="0"/>
          <w:numId w:val="19"/>
        </w:numPr>
        <w:tabs>
          <w:tab w:val="clear" w:pos="708"/>
          <w:tab w:val="num" w:pos="0"/>
        </w:tabs>
        <w:ind w:left="567"/>
      </w:pPr>
      <w:r w:rsidRPr="00E071DB">
        <w:t>Arrange and carry out final assessment</w:t>
      </w:r>
      <w:r w:rsidR="00D2260E">
        <w:t>s</w:t>
      </w:r>
      <w:r w:rsidRPr="00E071DB">
        <w:t>.</w:t>
      </w:r>
    </w:p>
    <w:p w14:paraId="1AA45B8D" w14:textId="49E50C18" w:rsidR="00265543" w:rsidRPr="00E071DB" w:rsidRDefault="00265543" w:rsidP="00D2260E">
      <w:pPr>
        <w:pStyle w:val="List1"/>
        <w:numPr>
          <w:ilvl w:val="0"/>
          <w:numId w:val="19"/>
        </w:numPr>
        <w:tabs>
          <w:tab w:val="clear" w:pos="708"/>
          <w:tab w:val="num" w:pos="0"/>
        </w:tabs>
        <w:ind w:left="567"/>
      </w:pPr>
      <w:r w:rsidRPr="00E071DB">
        <w:t xml:space="preserve">Ensure that any assessment is carried out in accordance with the course plan, or other documented procedures, so that proof of the training results in accordance with the requirements specified in </w:t>
      </w:r>
      <w:r w:rsidRPr="00E071DB">
        <w:lastRenderedPageBreak/>
        <w:t xml:space="preserve">IALA Recommendation </w:t>
      </w:r>
      <w:r w:rsidR="00D2260E">
        <w:t>E-141</w:t>
      </w:r>
      <w:r w:rsidRPr="00E071DB">
        <w:t xml:space="preserve"> </w:t>
      </w:r>
      <w:r w:rsidR="00D2260E">
        <w:t>and the appropriate model c</w:t>
      </w:r>
      <w:r w:rsidRPr="00E071DB">
        <w:t>ourse</w:t>
      </w:r>
      <w:r w:rsidR="00D2260E">
        <w:t>s</w:t>
      </w:r>
      <w:r w:rsidRPr="00E071DB">
        <w:t xml:space="preserve">, as well as </w:t>
      </w:r>
      <w:r w:rsidR="00D2260E">
        <w:t>any</w:t>
      </w:r>
      <w:r w:rsidRPr="00E071DB">
        <w:t xml:space="preserve"> national requirements </w:t>
      </w:r>
      <w:r w:rsidR="00D2260E">
        <w:t>are</w:t>
      </w:r>
      <w:r w:rsidRPr="00E071DB">
        <w:t xml:space="preserve"> </w:t>
      </w:r>
      <w:r w:rsidR="00D2260E">
        <w:t>met</w:t>
      </w:r>
      <w:r w:rsidRPr="00E071DB">
        <w:t>.</w:t>
      </w:r>
    </w:p>
    <w:p w14:paraId="2E58E3B3" w14:textId="77777777" w:rsidR="00265543" w:rsidRPr="00E071DB" w:rsidRDefault="00265543" w:rsidP="00D2260E">
      <w:pPr>
        <w:pStyle w:val="List1"/>
        <w:numPr>
          <w:ilvl w:val="0"/>
          <w:numId w:val="19"/>
        </w:numPr>
        <w:tabs>
          <w:tab w:val="clear" w:pos="708"/>
          <w:tab w:val="num" w:pos="0"/>
        </w:tabs>
        <w:ind w:left="567"/>
      </w:pPr>
      <w:r w:rsidRPr="00E071DB">
        <w:t>Record training results and retain these as evidence that the competence of trainees is tested and controlled.  These records should indicate the results obtained by trainees for each ‘subject area’ of each module of the appropriate model course.</w:t>
      </w:r>
    </w:p>
    <w:p w14:paraId="23241BB4" w14:textId="77777777" w:rsidR="00265543" w:rsidRPr="00E071DB" w:rsidRDefault="00265543" w:rsidP="00D2260E">
      <w:pPr>
        <w:pStyle w:val="List1"/>
        <w:numPr>
          <w:ilvl w:val="0"/>
          <w:numId w:val="19"/>
        </w:numPr>
        <w:tabs>
          <w:tab w:val="clear" w:pos="708"/>
          <w:tab w:val="num" w:pos="0"/>
        </w:tabs>
        <w:ind w:left="567"/>
      </w:pPr>
      <w:r w:rsidRPr="00E071DB">
        <w:t>Establish, document and maintain procedures for any complaint received.  Responsibilities for reviewing, handling and following-up complaints should be defined.</w:t>
      </w:r>
    </w:p>
    <w:p w14:paraId="3B477B6B" w14:textId="77777777" w:rsidR="00265543" w:rsidRPr="00E071DB" w:rsidRDefault="00265543" w:rsidP="00265543">
      <w:pPr>
        <w:pStyle w:val="BodyText"/>
      </w:pPr>
    </w:p>
    <w:p w14:paraId="40568619" w14:textId="77777777" w:rsidR="00265543" w:rsidRPr="00E071DB" w:rsidRDefault="00265543" w:rsidP="00265543">
      <w:pPr>
        <w:spacing w:after="200" w:line="276" w:lineRule="auto"/>
        <w:rPr>
          <w:sz w:val="22"/>
        </w:rPr>
      </w:pPr>
      <w:r w:rsidRPr="00E071DB">
        <w:br w:type="page"/>
      </w:r>
    </w:p>
    <w:p w14:paraId="526338D5" w14:textId="77777777" w:rsidR="00265543" w:rsidRPr="00E071DB" w:rsidRDefault="00265543" w:rsidP="00265543">
      <w:pPr>
        <w:pStyle w:val="Annex"/>
      </w:pPr>
      <w:bookmarkStart w:id="82" w:name="_Toc223954781"/>
      <w:bookmarkStart w:id="83" w:name="_Toc226602470"/>
      <w:bookmarkStart w:id="84" w:name="_Ref253143491"/>
      <w:bookmarkStart w:id="85" w:name="_Ref306777643"/>
      <w:bookmarkStart w:id="86" w:name="_Toc306778875"/>
      <w:bookmarkStart w:id="87" w:name="_Toc461287614"/>
      <w:bookmarkStart w:id="88" w:name="_Ref461288502"/>
      <w:bookmarkStart w:id="89" w:name="_Toc488859866"/>
      <w:r w:rsidRPr="00E071DB">
        <w:rPr>
          <w:caps w:val="0"/>
        </w:rPr>
        <w:lastRenderedPageBreak/>
        <w:t>SAMPLE OF INFORMATION REQUIRED ON CERTIFICATE OF ACCREDITATION</w:t>
      </w:r>
      <w:bookmarkEnd w:id="82"/>
      <w:bookmarkEnd w:id="83"/>
      <w:bookmarkEnd w:id="84"/>
      <w:bookmarkEnd w:id="85"/>
      <w:bookmarkEnd w:id="86"/>
      <w:bookmarkEnd w:id="87"/>
      <w:bookmarkEnd w:id="88"/>
      <w:bookmarkEnd w:id="89"/>
    </w:p>
    <w:p w14:paraId="438835B8" w14:textId="77777777" w:rsidR="00265543" w:rsidRPr="00E071DB" w:rsidRDefault="00265543" w:rsidP="00265543">
      <w:pPr>
        <w:pStyle w:val="BodyText"/>
        <w:jc w:val="center"/>
        <w:rPr>
          <w:sz w:val="28"/>
          <w:szCs w:val="28"/>
        </w:rPr>
      </w:pPr>
      <w:r w:rsidRPr="00E071DB">
        <w:rPr>
          <w:sz w:val="28"/>
          <w:szCs w:val="28"/>
        </w:rPr>
        <w:t>COMPILATION OF A CERTIFICATE OF ACCREDITATION</w:t>
      </w:r>
    </w:p>
    <w:p w14:paraId="5B81B4BA" w14:textId="77777777" w:rsidR="00265543" w:rsidRPr="00E071DB" w:rsidRDefault="00265543" w:rsidP="00265543">
      <w:pPr>
        <w:pStyle w:val="BodyText"/>
      </w:pPr>
      <w:r w:rsidRPr="00E071DB">
        <w:t>The issuing authority/organisation should complete the texts in Italics in the example in the following manner</w:t>
      </w:r>
    </w:p>
    <w:tbl>
      <w:tblPr>
        <w:tblW w:w="9460" w:type="dxa"/>
        <w:tblInd w:w="108" w:type="dxa"/>
        <w:tblLook w:val="01E0" w:firstRow="1" w:lastRow="1" w:firstColumn="1" w:lastColumn="1" w:noHBand="0" w:noVBand="0"/>
      </w:tblPr>
      <w:tblGrid>
        <w:gridCol w:w="594"/>
        <w:gridCol w:w="3715"/>
        <w:gridCol w:w="5151"/>
      </w:tblGrid>
      <w:tr w:rsidR="00265543" w:rsidRPr="00E071DB" w14:paraId="6174D539" w14:textId="77777777" w:rsidTr="0040196C">
        <w:tc>
          <w:tcPr>
            <w:tcW w:w="567" w:type="dxa"/>
          </w:tcPr>
          <w:p w14:paraId="19FF1818" w14:textId="77777777" w:rsidR="00265543" w:rsidRPr="00E071DB" w:rsidRDefault="00265543" w:rsidP="0040196C">
            <w:pPr>
              <w:pStyle w:val="Tabletext"/>
            </w:pPr>
            <w:r w:rsidRPr="00E071DB">
              <w:t>1.</w:t>
            </w:r>
          </w:p>
        </w:tc>
        <w:tc>
          <w:tcPr>
            <w:tcW w:w="3723" w:type="dxa"/>
          </w:tcPr>
          <w:p w14:paraId="6A4BFFFF" w14:textId="77777777" w:rsidR="00265543" w:rsidRPr="00E071DB" w:rsidRDefault="00265543" w:rsidP="0040196C">
            <w:pPr>
              <w:pStyle w:val="Tabletext"/>
            </w:pPr>
            <w:r w:rsidRPr="00E071DB">
              <w:rPr>
                <w:i/>
              </w:rPr>
              <w:t>Number</w:t>
            </w:r>
          </w:p>
        </w:tc>
        <w:tc>
          <w:tcPr>
            <w:tcW w:w="5170" w:type="dxa"/>
          </w:tcPr>
          <w:p w14:paraId="00A8CB15" w14:textId="77777777" w:rsidR="00265543" w:rsidRPr="00E071DB" w:rsidRDefault="00265543" w:rsidP="0040196C">
            <w:pPr>
              <w:pStyle w:val="Tabletext"/>
            </w:pPr>
            <w:r w:rsidRPr="00E071DB">
              <w:t>A unique serial number should be inserted.</w:t>
            </w:r>
          </w:p>
          <w:p w14:paraId="66839841" w14:textId="77777777" w:rsidR="00265543" w:rsidRPr="00E071DB" w:rsidRDefault="00265543" w:rsidP="0040196C">
            <w:pPr>
              <w:pStyle w:val="Tabletext"/>
            </w:pPr>
          </w:p>
        </w:tc>
      </w:tr>
      <w:tr w:rsidR="00265543" w:rsidRPr="00E071DB" w14:paraId="10940AA7" w14:textId="77777777" w:rsidTr="0040196C">
        <w:tc>
          <w:tcPr>
            <w:tcW w:w="567" w:type="dxa"/>
          </w:tcPr>
          <w:p w14:paraId="5A24C851" w14:textId="77777777" w:rsidR="00265543" w:rsidRPr="00E071DB" w:rsidRDefault="00265543" w:rsidP="0040196C">
            <w:pPr>
              <w:pStyle w:val="Tabletext"/>
            </w:pPr>
            <w:r w:rsidRPr="00E071DB">
              <w:t>2.</w:t>
            </w:r>
          </w:p>
        </w:tc>
        <w:tc>
          <w:tcPr>
            <w:tcW w:w="3723" w:type="dxa"/>
          </w:tcPr>
          <w:p w14:paraId="5025B8BF" w14:textId="77777777" w:rsidR="00265543" w:rsidRPr="00E071DB" w:rsidRDefault="00265543" w:rsidP="0040196C">
            <w:pPr>
              <w:pStyle w:val="Tabletext"/>
            </w:pPr>
            <w:r w:rsidRPr="00E071DB">
              <w:rPr>
                <w:i/>
              </w:rPr>
              <w:t>Name of Training Organisation</w:t>
            </w:r>
          </w:p>
        </w:tc>
        <w:tc>
          <w:tcPr>
            <w:tcW w:w="5170" w:type="dxa"/>
          </w:tcPr>
          <w:p w14:paraId="522D51C0" w14:textId="77777777" w:rsidR="00265543" w:rsidRPr="00E071DB" w:rsidRDefault="00265543" w:rsidP="0040196C">
            <w:pPr>
              <w:pStyle w:val="Tabletext"/>
            </w:pPr>
            <w:r w:rsidRPr="00E071DB">
              <w:t>The full name of the organisation, as given in their official documentation should be inserted.</w:t>
            </w:r>
          </w:p>
          <w:p w14:paraId="2FA60ED7" w14:textId="77777777" w:rsidR="00265543" w:rsidRPr="00E071DB" w:rsidRDefault="00265543" w:rsidP="0040196C">
            <w:pPr>
              <w:pStyle w:val="Tabletext"/>
            </w:pPr>
          </w:p>
        </w:tc>
      </w:tr>
      <w:tr w:rsidR="00265543" w:rsidRPr="00E071DB" w14:paraId="082677A1" w14:textId="77777777" w:rsidTr="0040196C">
        <w:tc>
          <w:tcPr>
            <w:tcW w:w="567" w:type="dxa"/>
          </w:tcPr>
          <w:p w14:paraId="1A695328" w14:textId="77777777" w:rsidR="00265543" w:rsidRPr="00E071DB" w:rsidRDefault="00265543" w:rsidP="0040196C">
            <w:pPr>
              <w:pStyle w:val="Tabletext"/>
            </w:pPr>
            <w:r w:rsidRPr="00E071DB">
              <w:t>3.</w:t>
            </w:r>
          </w:p>
        </w:tc>
        <w:tc>
          <w:tcPr>
            <w:tcW w:w="3723" w:type="dxa"/>
          </w:tcPr>
          <w:p w14:paraId="55A7D8A2" w14:textId="77777777" w:rsidR="00265543" w:rsidRPr="00E071DB" w:rsidRDefault="00265543" w:rsidP="0040196C">
            <w:pPr>
              <w:pStyle w:val="Tabletext"/>
              <w:rPr>
                <w:i/>
              </w:rPr>
            </w:pPr>
            <w:r w:rsidRPr="00E071DB">
              <w:rPr>
                <w:i/>
              </w:rPr>
              <w:t>Address of Training Organisation</w:t>
            </w:r>
          </w:p>
        </w:tc>
        <w:tc>
          <w:tcPr>
            <w:tcW w:w="5170" w:type="dxa"/>
          </w:tcPr>
          <w:p w14:paraId="232E940C" w14:textId="77777777" w:rsidR="00265543" w:rsidRPr="00E071DB" w:rsidRDefault="00265543" w:rsidP="0040196C">
            <w:pPr>
              <w:pStyle w:val="Tabletext"/>
            </w:pPr>
            <w:r w:rsidRPr="00E071DB">
              <w:t>The full address of the organisation, as given in their official documentation, should be inserted.  This may not necessarily be the address where the audit took place or where the training will be given.</w:t>
            </w:r>
          </w:p>
          <w:p w14:paraId="4CF257FE" w14:textId="77777777" w:rsidR="00265543" w:rsidRPr="00E071DB" w:rsidRDefault="00265543" w:rsidP="0040196C">
            <w:pPr>
              <w:pStyle w:val="Tabletext"/>
            </w:pPr>
          </w:p>
        </w:tc>
      </w:tr>
      <w:tr w:rsidR="00265543" w:rsidRPr="00E071DB" w14:paraId="219571B2" w14:textId="77777777" w:rsidTr="0040196C">
        <w:tc>
          <w:tcPr>
            <w:tcW w:w="567" w:type="dxa"/>
          </w:tcPr>
          <w:p w14:paraId="46C8127C" w14:textId="77777777" w:rsidR="00265543" w:rsidRPr="00E071DB" w:rsidRDefault="00265543" w:rsidP="0040196C">
            <w:pPr>
              <w:pStyle w:val="Tabletext"/>
            </w:pPr>
            <w:r w:rsidRPr="00E071DB">
              <w:t>4.</w:t>
            </w:r>
          </w:p>
        </w:tc>
        <w:tc>
          <w:tcPr>
            <w:tcW w:w="3723" w:type="dxa"/>
          </w:tcPr>
          <w:p w14:paraId="047A0554" w14:textId="77777777" w:rsidR="00265543" w:rsidRPr="00E071DB" w:rsidRDefault="00265543" w:rsidP="0040196C">
            <w:pPr>
              <w:pStyle w:val="Tabletext"/>
              <w:rPr>
                <w:i/>
              </w:rPr>
            </w:pPr>
            <w:r w:rsidRPr="00E071DB">
              <w:rPr>
                <w:i/>
              </w:rPr>
              <w:t>Dates of audit</w:t>
            </w:r>
          </w:p>
        </w:tc>
        <w:tc>
          <w:tcPr>
            <w:tcW w:w="5170" w:type="dxa"/>
          </w:tcPr>
          <w:p w14:paraId="582B18AB" w14:textId="77777777" w:rsidR="00265543" w:rsidRPr="00E071DB" w:rsidRDefault="00265543" w:rsidP="0040196C">
            <w:pPr>
              <w:pStyle w:val="Tabletext"/>
            </w:pPr>
            <w:r w:rsidRPr="00E071DB">
              <w:t>The dates on which the audit started and when it was completed satisfactorily should be inserted.</w:t>
            </w:r>
          </w:p>
          <w:p w14:paraId="085E37F5" w14:textId="77777777" w:rsidR="00265543" w:rsidRPr="00E071DB" w:rsidRDefault="00265543" w:rsidP="0040196C">
            <w:pPr>
              <w:pStyle w:val="Tabletext"/>
            </w:pPr>
          </w:p>
        </w:tc>
      </w:tr>
      <w:tr w:rsidR="00265543" w:rsidRPr="00E071DB" w14:paraId="78E7D59F" w14:textId="77777777" w:rsidTr="0040196C">
        <w:tc>
          <w:tcPr>
            <w:tcW w:w="567" w:type="dxa"/>
          </w:tcPr>
          <w:p w14:paraId="7D377C46" w14:textId="77777777" w:rsidR="00265543" w:rsidRPr="00E071DB" w:rsidRDefault="00265543" w:rsidP="0040196C">
            <w:pPr>
              <w:pStyle w:val="Tabletext"/>
            </w:pPr>
            <w:r w:rsidRPr="00E071DB">
              <w:t>5.</w:t>
            </w:r>
          </w:p>
        </w:tc>
        <w:tc>
          <w:tcPr>
            <w:tcW w:w="3723" w:type="dxa"/>
          </w:tcPr>
          <w:p w14:paraId="54A775A0" w14:textId="77777777" w:rsidR="00265543" w:rsidRPr="00E071DB" w:rsidRDefault="00265543" w:rsidP="0040196C">
            <w:pPr>
              <w:pStyle w:val="Tabletext"/>
              <w:rPr>
                <w:i/>
              </w:rPr>
            </w:pPr>
            <w:r w:rsidRPr="00E071DB">
              <w:rPr>
                <w:i/>
              </w:rPr>
              <w:t xml:space="preserve">Issuing Authority/Organisation </w:t>
            </w:r>
          </w:p>
        </w:tc>
        <w:tc>
          <w:tcPr>
            <w:tcW w:w="5170" w:type="dxa"/>
          </w:tcPr>
          <w:p w14:paraId="3758600E" w14:textId="77777777" w:rsidR="00265543" w:rsidRPr="00E071DB" w:rsidRDefault="00265543" w:rsidP="0040196C">
            <w:pPr>
              <w:pStyle w:val="Tabletext"/>
            </w:pPr>
            <w:r w:rsidRPr="00E071DB">
              <w:t>The name of the issuing authority or organisation should be inserted.</w:t>
            </w:r>
          </w:p>
          <w:p w14:paraId="5469C643" w14:textId="77777777" w:rsidR="00265543" w:rsidRPr="00E071DB" w:rsidRDefault="00265543" w:rsidP="0040196C">
            <w:pPr>
              <w:pStyle w:val="Tabletext"/>
            </w:pPr>
          </w:p>
        </w:tc>
      </w:tr>
      <w:tr w:rsidR="00265543" w:rsidRPr="00E071DB" w14:paraId="0440A10D" w14:textId="77777777" w:rsidTr="0040196C">
        <w:tc>
          <w:tcPr>
            <w:tcW w:w="567" w:type="dxa"/>
          </w:tcPr>
          <w:p w14:paraId="70FB3A6E" w14:textId="77777777" w:rsidR="00265543" w:rsidRPr="00E071DB" w:rsidRDefault="00265543" w:rsidP="0040196C">
            <w:pPr>
              <w:pStyle w:val="Tabletext"/>
            </w:pPr>
            <w:r w:rsidRPr="00E071DB">
              <w:t>6.</w:t>
            </w:r>
          </w:p>
        </w:tc>
        <w:tc>
          <w:tcPr>
            <w:tcW w:w="3723" w:type="dxa"/>
          </w:tcPr>
          <w:p w14:paraId="70FD8FF5" w14:textId="77777777" w:rsidR="00265543" w:rsidRPr="00E071DB" w:rsidRDefault="00265543" w:rsidP="0040196C">
            <w:pPr>
              <w:pStyle w:val="Tabletext"/>
              <w:rPr>
                <w:i/>
              </w:rPr>
            </w:pPr>
            <w:r w:rsidRPr="00E071DB">
              <w:rPr>
                <w:i/>
              </w:rPr>
              <w:t>Name of Competent Authority</w:t>
            </w:r>
          </w:p>
        </w:tc>
        <w:tc>
          <w:tcPr>
            <w:tcW w:w="5170" w:type="dxa"/>
          </w:tcPr>
          <w:p w14:paraId="4A88AFE7" w14:textId="77777777" w:rsidR="00265543" w:rsidRPr="00E071DB" w:rsidRDefault="00265543" w:rsidP="0040196C">
            <w:pPr>
              <w:pStyle w:val="Tabletext"/>
            </w:pPr>
            <w:r w:rsidRPr="00E071DB">
              <w:t>The full name of the Competent Authority (CA) issuing the certificate should be inserted.</w:t>
            </w:r>
          </w:p>
          <w:p w14:paraId="78D0FB2B" w14:textId="77777777" w:rsidR="00265543" w:rsidRPr="00E071DB" w:rsidRDefault="00265543" w:rsidP="0040196C">
            <w:pPr>
              <w:pStyle w:val="Tabletext"/>
            </w:pPr>
          </w:p>
        </w:tc>
      </w:tr>
      <w:tr w:rsidR="00265543" w:rsidRPr="00E071DB" w14:paraId="0C2A43CE" w14:textId="77777777" w:rsidTr="0040196C">
        <w:tc>
          <w:tcPr>
            <w:tcW w:w="567" w:type="dxa"/>
          </w:tcPr>
          <w:p w14:paraId="3E6F3016" w14:textId="77777777" w:rsidR="00265543" w:rsidRPr="00E071DB" w:rsidRDefault="00265543" w:rsidP="0040196C">
            <w:pPr>
              <w:pStyle w:val="Tabletext"/>
            </w:pPr>
            <w:r w:rsidRPr="00E071DB">
              <w:t>7.</w:t>
            </w:r>
          </w:p>
        </w:tc>
        <w:tc>
          <w:tcPr>
            <w:tcW w:w="3723" w:type="dxa"/>
          </w:tcPr>
          <w:p w14:paraId="4A9496F4" w14:textId="77777777" w:rsidR="00265543" w:rsidRPr="00E071DB" w:rsidRDefault="00265543" w:rsidP="0040196C">
            <w:pPr>
              <w:pStyle w:val="Tabletext"/>
              <w:rPr>
                <w:i/>
              </w:rPr>
            </w:pPr>
            <w:r w:rsidRPr="00E071DB">
              <w:rPr>
                <w:i/>
              </w:rPr>
              <w:t>Date of certificate</w:t>
            </w:r>
          </w:p>
        </w:tc>
        <w:tc>
          <w:tcPr>
            <w:tcW w:w="5170" w:type="dxa"/>
          </w:tcPr>
          <w:p w14:paraId="416FFC1C" w14:textId="77777777" w:rsidR="00265543" w:rsidRPr="00E071DB" w:rsidRDefault="00265543" w:rsidP="0040196C">
            <w:pPr>
              <w:pStyle w:val="Tabletext"/>
            </w:pPr>
            <w:r w:rsidRPr="00E071DB">
              <w:t>The date on which the certificate is awarded should be inserted.  This may not necessarily be the same as the date on which the audit was completed.</w:t>
            </w:r>
          </w:p>
          <w:p w14:paraId="0027A67A" w14:textId="77777777" w:rsidR="00265543" w:rsidRPr="00E071DB" w:rsidRDefault="00265543" w:rsidP="0040196C">
            <w:pPr>
              <w:pStyle w:val="Tabletext"/>
            </w:pPr>
          </w:p>
        </w:tc>
      </w:tr>
      <w:tr w:rsidR="00265543" w:rsidRPr="00E071DB" w14:paraId="02DF63A0" w14:textId="77777777" w:rsidTr="0040196C">
        <w:tc>
          <w:tcPr>
            <w:tcW w:w="567" w:type="dxa"/>
          </w:tcPr>
          <w:p w14:paraId="4C77F321" w14:textId="77777777" w:rsidR="00265543" w:rsidRPr="00E071DB" w:rsidRDefault="00265543" w:rsidP="0040196C">
            <w:pPr>
              <w:pStyle w:val="Tabletext"/>
            </w:pPr>
            <w:r w:rsidRPr="00E071DB">
              <w:t>8.</w:t>
            </w:r>
          </w:p>
        </w:tc>
        <w:tc>
          <w:tcPr>
            <w:tcW w:w="3723" w:type="dxa"/>
          </w:tcPr>
          <w:p w14:paraId="30B7112C" w14:textId="77777777" w:rsidR="00265543" w:rsidRPr="00E071DB" w:rsidRDefault="00265543" w:rsidP="0040196C">
            <w:pPr>
              <w:pStyle w:val="Tabletext"/>
              <w:rPr>
                <w:i/>
              </w:rPr>
            </w:pPr>
            <w:r w:rsidRPr="00E071DB">
              <w:rPr>
                <w:i/>
              </w:rPr>
              <w:t>Expiry date</w:t>
            </w:r>
          </w:p>
        </w:tc>
        <w:tc>
          <w:tcPr>
            <w:tcW w:w="5170" w:type="dxa"/>
          </w:tcPr>
          <w:p w14:paraId="7A1A8784" w14:textId="77777777" w:rsidR="00265543" w:rsidRPr="00E071DB" w:rsidRDefault="00265543" w:rsidP="0040196C">
            <w:pPr>
              <w:pStyle w:val="Tabletext"/>
            </w:pPr>
            <w:r w:rsidRPr="00E071DB">
              <w:t>The date to be inserted should normally be five years less one day after the date on which the certificate was awarded.</w:t>
            </w:r>
          </w:p>
          <w:p w14:paraId="66CDDE8B" w14:textId="77777777" w:rsidR="00265543" w:rsidRPr="00E071DB" w:rsidRDefault="00265543" w:rsidP="0040196C">
            <w:pPr>
              <w:pStyle w:val="Tabletext"/>
            </w:pPr>
          </w:p>
        </w:tc>
      </w:tr>
      <w:tr w:rsidR="00265543" w:rsidRPr="00E071DB" w14:paraId="3829DC4B" w14:textId="77777777" w:rsidTr="0040196C">
        <w:tc>
          <w:tcPr>
            <w:tcW w:w="567" w:type="dxa"/>
          </w:tcPr>
          <w:p w14:paraId="4EFD9E88" w14:textId="77777777" w:rsidR="00265543" w:rsidRPr="00E071DB" w:rsidRDefault="00265543" w:rsidP="0040196C">
            <w:pPr>
              <w:pStyle w:val="Tabletext"/>
            </w:pPr>
            <w:r w:rsidRPr="00E071DB">
              <w:t>9.</w:t>
            </w:r>
          </w:p>
        </w:tc>
        <w:tc>
          <w:tcPr>
            <w:tcW w:w="3723" w:type="dxa"/>
          </w:tcPr>
          <w:p w14:paraId="72B7A418" w14:textId="77777777" w:rsidR="00265543" w:rsidRPr="00E071DB" w:rsidRDefault="00265543" w:rsidP="0040196C">
            <w:pPr>
              <w:pStyle w:val="Tabletext"/>
              <w:rPr>
                <w:i/>
              </w:rPr>
            </w:pPr>
            <w:r w:rsidRPr="00E071DB">
              <w:rPr>
                <w:i/>
              </w:rPr>
              <w:t>Dates (on page 2 - Periodic and additional audits)</w:t>
            </w:r>
          </w:p>
        </w:tc>
        <w:tc>
          <w:tcPr>
            <w:tcW w:w="5170" w:type="dxa"/>
          </w:tcPr>
          <w:p w14:paraId="0A1F11A7" w14:textId="77777777" w:rsidR="00265543" w:rsidRPr="00E071DB" w:rsidRDefault="00265543" w:rsidP="0040196C">
            <w:pPr>
              <w:pStyle w:val="Tabletext"/>
            </w:pPr>
            <w:r w:rsidRPr="00E071DB">
              <w:t>The first date to be inserted should normally be two years after the date on which the certificate was awarded.  The second date to be inserted should be one year after the first date inserted.</w:t>
            </w:r>
          </w:p>
          <w:p w14:paraId="64F4DA8E" w14:textId="77777777" w:rsidR="00265543" w:rsidRPr="00E071DB" w:rsidRDefault="00265543" w:rsidP="0040196C">
            <w:pPr>
              <w:pStyle w:val="Tabletext"/>
            </w:pPr>
            <w:r w:rsidRPr="00E071DB">
              <w:t>(Only if required.)</w:t>
            </w:r>
          </w:p>
          <w:p w14:paraId="20715DD8" w14:textId="77777777" w:rsidR="00265543" w:rsidRPr="00E071DB" w:rsidRDefault="00265543" w:rsidP="0040196C">
            <w:pPr>
              <w:pStyle w:val="Tabletext"/>
            </w:pPr>
          </w:p>
        </w:tc>
      </w:tr>
    </w:tbl>
    <w:p w14:paraId="38F50542" w14:textId="77777777" w:rsidR="00265543" w:rsidRPr="00E071DB" w:rsidRDefault="00265543" w:rsidP="00265543">
      <w:pPr>
        <w:pStyle w:val="BodyText"/>
      </w:pPr>
    </w:p>
    <w:p w14:paraId="2AD790EA" w14:textId="77777777" w:rsidR="00265543" w:rsidRPr="00E071DB" w:rsidRDefault="00265543" w:rsidP="00265543">
      <w:pPr>
        <w:spacing w:after="200" w:line="276" w:lineRule="auto"/>
        <w:rPr>
          <w:sz w:val="22"/>
        </w:rPr>
      </w:pPr>
      <w:r w:rsidRPr="00E071DB">
        <w:br w:type="page"/>
      </w:r>
    </w:p>
    <w:bookmarkEnd w:id="50"/>
    <w:p w14:paraId="0932803B" w14:textId="77777777" w:rsidR="00DF58CA" w:rsidRPr="00AB78A3" w:rsidRDefault="00DF58CA" w:rsidP="007E5435">
      <w:pPr>
        <w:ind w:left="57"/>
        <w:jc w:val="both"/>
        <w:rPr>
          <w:lang w:eastAsia="de-DE"/>
        </w:rPr>
        <w:sectPr w:rsidR="00DF58CA" w:rsidRPr="00AB78A3" w:rsidSect="00BA3AFA">
          <w:headerReference w:type="default" r:id="rId26"/>
          <w:headerReference w:type="first" r:id="rId27"/>
          <w:footerReference w:type="first" r:id="rId28"/>
          <w:type w:val="continuous"/>
          <w:pgSz w:w="11906" w:h="16838" w:code="9"/>
          <w:pgMar w:top="1134" w:right="1134" w:bottom="1134" w:left="1418" w:header="567" w:footer="567" w:gutter="0"/>
          <w:cols w:space="708"/>
          <w:titlePg/>
          <w:docGrid w:linePitch="360"/>
        </w:sectPr>
      </w:pPr>
    </w:p>
    <w:p w14:paraId="5B3B8984" w14:textId="6421AB6F" w:rsidR="00BA3AFA" w:rsidRPr="00E071DB" w:rsidRDefault="00BA3AFA" w:rsidP="00BA3AFA">
      <w:pPr>
        <w:pStyle w:val="Annex"/>
        <w:ind w:left="1418"/>
      </w:pPr>
      <w:bookmarkStart w:id="90" w:name="_Ref306777155"/>
      <w:bookmarkStart w:id="91" w:name="_Ref306777654"/>
      <w:bookmarkStart w:id="92" w:name="_Ref306777664"/>
      <w:bookmarkStart w:id="93" w:name="_Toc306778876"/>
      <w:bookmarkStart w:id="94" w:name="_Toc461287615"/>
      <w:bookmarkStart w:id="95" w:name="_Toc488859867"/>
      <w:bookmarkStart w:id="96" w:name="_Toc228011298"/>
      <w:r w:rsidRPr="00E071DB">
        <w:rPr>
          <w:caps w:val="0"/>
        </w:rPr>
        <w:lastRenderedPageBreak/>
        <w:t xml:space="preserve">SAMPLE CERTIFICATE OF APPROVAL FOR </w:t>
      </w:r>
      <w:r>
        <w:rPr>
          <w:caps w:val="0"/>
        </w:rPr>
        <w:t>AtoN</w:t>
      </w:r>
      <w:r w:rsidRPr="00E071DB">
        <w:rPr>
          <w:caps w:val="0"/>
        </w:rPr>
        <w:t xml:space="preserve"> TRAINING COURSES</w:t>
      </w:r>
      <w:bookmarkEnd w:id="90"/>
      <w:bookmarkEnd w:id="91"/>
      <w:bookmarkEnd w:id="92"/>
      <w:bookmarkEnd w:id="93"/>
      <w:bookmarkEnd w:id="94"/>
      <w:bookmarkEnd w:id="95"/>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5812"/>
        <w:gridCol w:w="2126"/>
      </w:tblGrid>
      <w:tr w:rsidR="00BA3AFA" w:rsidRPr="00E071DB" w14:paraId="788F436E" w14:textId="77777777" w:rsidTr="008653DE">
        <w:tc>
          <w:tcPr>
            <w:tcW w:w="1843" w:type="dxa"/>
            <w:tcBorders>
              <w:top w:val="nil"/>
              <w:left w:val="nil"/>
              <w:bottom w:val="nil"/>
              <w:right w:val="nil"/>
            </w:tcBorders>
          </w:tcPr>
          <w:p w14:paraId="16178345" w14:textId="77777777" w:rsidR="00BA3AFA" w:rsidRPr="00E071DB" w:rsidRDefault="00BA3AFA" w:rsidP="008653DE">
            <w:pPr>
              <w:rPr>
                <w:snapToGrid w:val="0"/>
                <w:lang w:eastAsia="fr-FR"/>
              </w:rPr>
            </w:pPr>
            <w:r w:rsidRPr="00E071DB">
              <w:rPr>
                <w:noProof/>
                <w:lang w:val="en-IE" w:eastAsia="en-IE"/>
              </w:rPr>
              <mc:AlternateContent>
                <mc:Choice Requires="wps">
                  <w:drawing>
                    <wp:anchor distT="0" distB="0" distL="114300" distR="114300" simplePos="0" relativeHeight="251719680" behindDoc="0" locked="0" layoutInCell="1" allowOverlap="1" wp14:anchorId="65E21168" wp14:editId="2CC2B57F">
                      <wp:simplePos x="0" y="0"/>
                      <wp:positionH relativeFrom="column">
                        <wp:posOffset>45720</wp:posOffset>
                      </wp:positionH>
                      <wp:positionV relativeFrom="paragraph">
                        <wp:posOffset>127635</wp:posOffset>
                      </wp:positionV>
                      <wp:extent cx="1028700" cy="1090930"/>
                      <wp:effectExtent l="0" t="0" r="19050" b="13970"/>
                      <wp:wrapNone/>
                      <wp:docPr id="386"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090930"/>
                              </a:xfrm>
                              <a:prstGeom prst="rect">
                                <a:avLst/>
                              </a:prstGeom>
                              <a:solidFill>
                                <a:srgbClr val="FFFFFF"/>
                              </a:solidFill>
                              <a:ln w="9525">
                                <a:solidFill>
                                  <a:srgbClr val="000000"/>
                                </a:solidFill>
                                <a:miter lim="800000"/>
                                <a:headEnd/>
                                <a:tailEnd/>
                              </a:ln>
                            </wps:spPr>
                            <wps:txbx>
                              <w:txbxContent>
                                <w:p w14:paraId="53B4F8EF" w14:textId="38A8F3C9" w:rsidR="00EC01AA" w:rsidRPr="006066AC" w:rsidRDefault="00EC01AA" w:rsidP="00BA3AFA">
                                  <w:pPr>
                                    <w:jc w:val="center"/>
                                    <w:rPr>
                                      <w:sz w:val="16"/>
                                      <w:szCs w:val="16"/>
                                    </w:rPr>
                                  </w:pPr>
                                  <w:r w:rsidRPr="006066AC">
                                    <w:rPr>
                                      <w:sz w:val="16"/>
                                      <w:szCs w:val="16"/>
                                    </w:rPr>
                                    <w:t>Logo of IALA if the accreditation /approval process h</w:t>
                                  </w:r>
                                  <w:r>
                                    <w:rPr>
                                      <w:sz w:val="16"/>
                                      <w:szCs w:val="16"/>
                                    </w:rPr>
                                    <w:t>as conducted in accordance with IALA Guideline 1100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E21168" id="Text Box 80" o:spid="_x0000_s1052" type="#_x0000_t202" style="position:absolute;margin-left:3.6pt;margin-top:10.05pt;width:81pt;height:85.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">
                      <v:textbox>
                        <w:txbxContent>
                          <w:p w14:paraId="53B4F8EF" w14:textId="38A8F3C9" w:rsidR="00EC01AA" w:rsidRPr="006066AC" w:rsidRDefault="00EC01AA" w:rsidP="00BA3AFA">
                            <w:pPr>
                              <w:jc w:val="center"/>
                              <w:rPr>
                                <w:sz w:val="16"/>
                                <w:szCs w:val="16"/>
                              </w:rPr>
                            </w:pPr>
                            <w:r w:rsidRPr="006066AC">
                              <w:rPr>
                                <w:sz w:val="16"/>
                                <w:szCs w:val="16"/>
                              </w:rPr>
                              <w:t>Logo of IALA if the accreditation /approval process h</w:t>
                            </w:r>
                            <w:r>
                              <w:rPr>
                                <w:sz w:val="16"/>
                                <w:szCs w:val="16"/>
                              </w:rPr>
                              <w:t>as conducted in accordance with IALA Guideline 1100</w:t>
                            </w:r>
                          </w:p>
                        </w:txbxContent>
                      </v:textbox>
                    </v:shape>
                  </w:pict>
                </mc:Fallback>
              </mc:AlternateContent>
            </w:r>
            <w:r w:rsidRPr="00E071DB">
              <w:rPr>
                <w:noProof/>
                <w:lang w:val="en-IE" w:eastAsia="en-IE"/>
              </w:rPr>
              <mc:AlternateContent>
                <mc:Choice Requires="wps">
                  <w:drawing>
                    <wp:anchor distT="0" distB="0" distL="114300" distR="114300" simplePos="0" relativeHeight="251718656" behindDoc="0" locked="0" layoutInCell="1" allowOverlap="1" wp14:anchorId="44B9A67F" wp14:editId="21353C6B">
                      <wp:simplePos x="0" y="0"/>
                      <wp:positionH relativeFrom="column">
                        <wp:posOffset>1240155</wp:posOffset>
                      </wp:positionH>
                      <wp:positionV relativeFrom="paragraph">
                        <wp:posOffset>170180</wp:posOffset>
                      </wp:positionV>
                      <wp:extent cx="3474720" cy="647700"/>
                      <wp:effectExtent l="71755" t="81280" r="136525" b="121920"/>
                      <wp:wrapNone/>
                      <wp:docPr id="387"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74720" cy="64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A89E1E" w14:textId="77777777" w:rsidR="00EC01AA" w:rsidRDefault="00EC01AA" w:rsidP="00BA3AFA">
                                  <w:pPr>
                                    <w:pStyle w:val="NormalWeb"/>
                                    <w:jc w:val="center"/>
                                    <w:rPr>
                                      <w:sz w:val="24"/>
                                    </w:rPr>
                                  </w:pPr>
                                  <w:r w:rsidRPr="00D914D6">
                                    <w:rPr>
                                      <w:b/>
                                      <w:bCs/>
                                      <w:color w:val="CC0000"/>
                                      <w:sz w:val="32"/>
                                      <w:szCs w:val="32"/>
                                      <w14:shadow w14:blurRad="63500" w14:dist="46609" w14:dir="2115817" w14:sx="100000" w14:sy="100000" w14:kx="0" w14:ky="0" w14:algn="ctr">
                                        <w14:srgbClr w14:val="C0C0C0">
                                          <w14:alpha w14:val="25000"/>
                                        </w14:srgbClr>
                                      </w14:shadow>
                                    </w:rPr>
                                    <w:t>Certificate of Approval</w:t>
                                  </w:r>
                                </w:p>
                                <w:p w14:paraId="23C6A51D" w14:textId="3D1F8BA8" w:rsidR="00EC01AA" w:rsidRDefault="00EC01AA" w:rsidP="00BA3AFA">
                                  <w:pPr>
                                    <w:pStyle w:val="NormalWeb"/>
                                    <w:jc w:val="center"/>
                                  </w:pPr>
                                  <w:r w:rsidRPr="00D914D6">
                                    <w:rPr>
                                      <w:b/>
                                      <w:bCs/>
                                      <w:color w:val="CC0000"/>
                                      <w:sz w:val="32"/>
                                      <w:szCs w:val="32"/>
                                      <w14:shadow w14:blurRad="63500" w14:dist="46609" w14:dir="2115817" w14:sx="100000" w14:sy="100000" w14:kx="0" w14:ky="0" w14:algn="ctr">
                                        <w14:srgbClr w14:val="C0C0C0">
                                          <w14:alpha w14:val="25000"/>
                                        </w14:srgbClr>
                                      </w14:shadow>
                                    </w:rPr>
                                    <w:t xml:space="preserve">of </w:t>
                                  </w:r>
                                  <w:r>
                                    <w:rPr>
                                      <w:b/>
                                      <w:bCs/>
                                      <w:color w:val="CC0000"/>
                                      <w:sz w:val="32"/>
                                      <w:szCs w:val="32"/>
                                      <w14:shadow w14:blurRad="63500" w14:dist="46609" w14:dir="2115817" w14:sx="100000" w14:sy="100000" w14:kx="0" w14:ky="0" w14:algn="ctr">
                                        <w14:srgbClr w14:val="C0C0C0">
                                          <w14:alpha w14:val="25000"/>
                                        </w14:srgbClr>
                                      </w14:shadow>
                                    </w:rPr>
                                    <w:t>AtoN</w:t>
                                  </w:r>
                                  <w:r w:rsidRPr="00D914D6">
                                    <w:rPr>
                                      <w:b/>
                                      <w:bCs/>
                                      <w:color w:val="CC0000"/>
                                      <w:sz w:val="32"/>
                                      <w:szCs w:val="32"/>
                                      <w14:shadow w14:blurRad="63500" w14:dist="46609" w14:dir="2115817" w14:sx="100000" w14:sy="100000" w14:kx="0" w14:ky="0" w14:algn="ctr">
                                        <w14:srgbClr w14:val="C0C0C0">
                                          <w14:alpha w14:val="25000"/>
                                        </w14:srgbClr>
                                      </w14:shadow>
                                    </w:rPr>
                                    <w:t xml:space="preserve"> Training Course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4B9A67F" id="Text Box 387" o:spid="_x0000_s1053" type="#_x0000_t202" style="position:absolute;margin-left:97.65pt;margin-top:13.4pt;width:273.6pt;height:5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" filled="f" stroked="f">
                      <v:stroke joinstyle="round"/>
                      <o:lock v:ext="edit" shapetype="t"/>
                      <v:textbox style="mso-fit-shape-to-text:t">
                        <w:txbxContent>
                          <w:p w14:paraId="14A89E1E" w14:textId="77777777" w:rsidR="00EC01AA" w:rsidRDefault="00EC01AA" w:rsidP="00BA3AFA">
                            <w:pPr>
                              <w:pStyle w:val="NormalWeb"/>
                              <w:jc w:val="center"/>
                              <w:rPr>
                                <w:sz w:val="24"/>
                              </w:rPr>
                            </w:pPr>
                            <w:r w:rsidRPr="00D914D6">
                              <w:rPr>
                                <w:b/>
                                <w:bCs/>
                                <w:color w:val="CC0000"/>
                                <w:sz w:val="32"/>
                                <w:szCs w:val="32"/>
                                <w14:shadow w14:blurRad="63500" w14:dist="46609" w14:dir="2115817" w14:sx="100000" w14:sy="100000" w14:kx="0" w14:ky="0" w14:algn="ctr">
                                  <w14:srgbClr w14:val="C0C0C0">
                                    <w14:alpha w14:val="25000"/>
                                  </w14:srgbClr>
                                </w14:shadow>
                              </w:rPr>
                              <w:t>Certificate of Approval</w:t>
                            </w:r>
                          </w:p>
                          <w:p w14:paraId="23C6A51D" w14:textId="3D1F8BA8" w:rsidR="00EC01AA" w:rsidRDefault="00EC01AA" w:rsidP="00BA3AFA">
                            <w:pPr>
                              <w:pStyle w:val="NormalWeb"/>
                              <w:jc w:val="center"/>
                            </w:pPr>
                            <w:r w:rsidRPr="00D914D6">
                              <w:rPr>
                                <w:b/>
                                <w:bCs/>
                                <w:color w:val="CC0000"/>
                                <w:sz w:val="32"/>
                                <w:szCs w:val="32"/>
                                <w14:shadow w14:blurRad="63500" w14:dist="46609" w14:dir="2115817" w14:sx="100000" w14:sy="100000" w14:kx="0" w14:ky="0" w14:algn="ctr">
                                  <w14:srgbClr w14:val="C0C0C0">
                                    <w14:alpha w14:val="25000"/>
                                  </w14:srgbClr>
                                </w14:shadow>
                              </w:rPr>
                              <w:t xml:space="preserve">of </w:t>
                            </w:r>
                            <w:r>
                              <w:rPr>
                                <w:b/>
                                <w:bCs/>
                                <w:color w:val="CC0000"/>
                                <w:sz w:val="32"/>
                                <w:szCs w:val="32"/>
                                <w14:shadow w14:blurRad="63500" w14:dist="46609" w14:dir="2115817" w14:sx="100000" w14:sy="100000" w14:kx="0" w14:ky="0" w14:algn="ctr">
                                  <w14:srgbClr w14:val="C0C0C0">
                                    <w14:alpha w14:val="25000"/>
                                  </w14:srgbClr>
                                </w14:shadow>
                              </w:rPr>
                              <w:t>AtoN</w:t>
                            </w:r>
                            <w:r w:rsidRPr="00D914D6">
                              <w:rPr>
                                <w:b/>
                                <w:bCs/>
                                <w:color w:val="CC0000"/>
                                <w:sz w:val="32"/>
                                <w:szCs w:val="32"/>
                                <w14:shadow w14:blurRad="63500" w14:dist="46609" w14:dir="2115817" w14:sx="100000" w14:sy="100000" w14:kx="0" w14:ky="0" w14:algn="ctr">
                                  <w14:srgbClr w14:val="C0C0C0">
                                    <w14:alpha w14:val="25000"/>
                                  </w14:srgbClr>
                                </w14:shadow>
                              </w:rPr>
                              <w:t xml:space="preserve"> Training Course</w:t>
                            </w:r>
                          </w:p>
                        </w:txbxContent>
                      </v:textbox>
                    </v:shape>
                  </w:pict>
                </mc:Fallback>
              </mc:AlternateContent>
            </w:r>
          </w:p>
          <w:p w14:paraId="1F139A47" w14:textId="77777777" w:rsidR="00BA3AFA" w:rsidRPr="00E071DB" w:rsidRDefault="00BA3AFA" w:rsidP="008653DE">
            <w:pPr>
              <w:rPr>
                <w:snapToGrid w:val="0"/>
                <w:lang w:eastAsia="fr-FR"/>
              </w:rPr>
            </w:pPr>
          </w:p>
          <w:p w14:paraId="4E124FB6" w14:textId="77777777" w:rsidR="00BA3AFA" w:rsidRPr="00E071DB" w:rsidRDefault="00BA3AFA" w:rsidP="008653DE">
            <w:pPr>
              <w:rPr>
                <w:snapToGrid w:val="0"/>
                <w:lang w:eastAsia="fr-FR"/>
              </w:rPr>
            </w:pPr>
          </w:p>
          <w:p w14:paraId="2F88E29E" w14:textId="77777777" w:rsidR="00BA3AFA" w:rsidRPr="00E071DB" w:rsidRDefault="00BA3AFA" w:rsidP="008653DE">
            <w:pPr>
              <w:rPr>
                <w:snapToGrid w:val="0"/>
                <w:lang w:eastAsia="fr-FR"/>
              </w:rPr>
            </w:pPr>
          </w:p>
          <w:p w14:paraId="316A97A6" w14:textId="77777777" w:rsidR="00BA3AFA" w:rsidRPr="00E071DB" w:rsidRDefault="00BA3AFA" w:rsidP="008653DE">
            <w:pPr>
              <w:rPr>
                <w:snapToGrid w:val="0"/>
                <w:lang w:eastAsia="fr-FR"/>
              </w:rPr>
            </w:pPr>
          </w:p>
          <w:p w14:paraId="61488362" w14:textId="77777777" w:rsidR="00BA3AFA" w:rsidRPr="00E071DB" w:rsidRDefault="00BA3AFA" w:rsidP="008653DE">
            <w:pPr>
              <w:rPr>
                <w:snapToGrid w:val="0"/>
                <w:lang w:eastAsia="fr-FR"/>
              </w:rPr>
            </w:pPr>
          </w:p>
          <w:p w14:paraId="35E53CC4" w14:textId="77777777" w:rsidR="00BA3AFA" w:rsidRPr="00E071DB" w:rsidRDefault="00BA3AFA" w:rsidP="008653DE"/>
        </w:tc>
        <w:tc>
          <w:tcPr>
            <w:tcW w:w="5812" w:type="dxa"/>
            <w:tcBorders>
              <w:top w:val="nil"/>
              <w:left w:val="nil"/>
              <w:bottom w:val="nil"/>
              <w:right w:val="nil"/>
            </w:tcBorders>
          </w:tcPr>
          <w:p w14:paraId="3658EFD7" w14:textId="77777777" w:rsidR="00BA3AFA" w:rsidRPr="00E071DB" w:rsidRDefault="00BA3AFA" w:rsidP="008653DE">
            <w:pPr>
              <w:spacing w:line="240" w:lineRule="atLeast"/>
              <w:jc w:val="center"/>
              <w:rPr>
                <w:b/>
                <w:snapToGrid w:val="0"/>
                <w:sz w:val="28"/>
              </w:rPr>
            </w:pPr>
          </w:p>
          <w:p w14:paraId="0CF5CD45" w14:textId="77777777" w:rsidR="00BA3AFA" w:rsidRPr="00E071DB" w:rsidRDefault="00BA3AFA" w:rsidP="008653DE"/>
        </w:tc>
        <w:tc>
          <w:tcPr>
            <w:tcW w:w="2126" w:type="dxa"/>
            <w:tcBorders>
              <w:top w:val="nil"/>
              <w:left w:val="nil"/>
              <w:bottom w:val="nil"/>
              <w:right w:val="nil"/>
            </w:tcBorders>
          </w:tcPr>
          <w:p w14:paraId="4CD09274" w14:textId="77777777" w:rsidR="00BA3AFA" w:rsidRPr="00E071DB" w:rsidRDefault="00BA3AFA" w:rsidP="008653DE">
            <w:pPr>
              <w:jc w:val="right"/>
            </w:pPr>
            <w:r w:rsidRPr="00E071DB">
              <w:rPr>
                <w:noProof/>
                <w:lang w:val="en-IE" w:eastAsia="en-IE"/>
              </w:rPr>
              <mc:AlternateContent>
                <mc:Choice Requires="wps">
                  <w:drawing>
                    <wp:anchor distT="0" distB="0" distL="114300" distR="114300" simplePos="0" relativeHeight="251717632" behindDoc="0" locked="0" layoutInCell="1" allowOverlap="1" wp14:anchorId="125B8607" wp14:editId="5C317403">
                      <wp:simplePos x="0" y="0"/>
                      <wp:positionH relativeFrom="column">
                        <wp:posOffset>34925</wp:posOffset>
                      </wp:positionH>
                      <wp:positionV relativeFrom="paragraph">
                        <wp:posOffset>50165</wp:posOffset>
                      </wp:positionV>
                      <wp:extent cx="1132840" cy="1263015"/>
                      <wp:effectExtent l="0" t="0" r="10160" b="13335"/>
                      <wp:wrapNone/>
                      <wp:docPr id="38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840" cy="1263015"/>
                              </a:xfrm>
                              <a:prstGeom prst="rect">
                                <a:avLst/>
                              </a:prstGeom>
                              <a:solidFill>
                                <a:srgbClr val="FFFFFF"/>
                              </a:solidFill>
                              <a:ln w="9525">
                                <a:solidFill>
                                  <a:srgbClr val="000000"/>
                                </a:solidFill>
                                <a:miter lim="800000"/>
                                <a:headEnd/>
                                <a:tailEnd/>
                              </a:ln>
                            </wps:spPr>
                            <wps:txbx>
                              <w:txbxContent>
                                <w:p w14:paraId="55A361A9" w14:textId="77777777" w:rsidR="00EC01AA" w:rsidRPr="00250826" w:rsidRDefault="00EC01AA" w:rsidP="00BA3AFA">
                                  <w:pPr>
                                    <w:jc w:val="center"/>
                                    <w:rPr>
                                      <w:sz w:val="20"/>
                                      <w:highlight w:val="yellow"/>
                                    </w:rPr>
                                  </w:pPr>
                                  <w:r w:rsidRPr="00250826">
                                    <w:rPr>
                                      <w:sz w:val="20"/>
                                    </w:rPr>
                                    <w:t xml:space="preserve"> </w:t>
                                  </w:r>
                                  <w:r w:rsidRPr="006066AC">
                                    <w:rPr>
                                      <w:sz w:val="16"/>
                                      <w:szCs w:val="16"/>
                                    </w:rPr>
                                    <w:t>Logo of issuing Competent Authority or designated body/</w:t>
                                  </w:r>
                                  <w:r>
                                    <w:rPr>
                                      <w:sz w:val="16"/>
                                      <w:szCs w:val="16"/>
                                    </w:rPr>
                                    <w:t>organisation</w:t>
                                  </w:r>
                                  <w:r w:rsidRPr="006066AC">
                                    <w:rPr>
                                      <w:sz w:val="16"/>
                                      <w:szCs w:val="16"/>
                                    </w:rPr>
                                    <w:t xml:space="preserve"> on behalf of the Competent Authority</w:t>
                                  </w:r>
                                  <w:r w:rsidRPr="00250826">
                                    <w:rPr>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B8607" id="Text Box 21" o:spid="_x0000_s1054" type="#_x0000_t202" style="position:absolute;left:0;text-align:left;margin-left:2.75pt;margin-top:3.95pt;width:89.2pt;height:99.4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">
                      <v:textbox>
                        <w:txbxContent>
                          <w:p w14:paraId="55A361A9" w14:textId="77777777" w:rsidR="00EC01AA" w:rsidRPr="00250826" w:rsidRDefault="00EC01AA" w:rsidP="00BA3AFA">
                            <w:pPr>
                              <w:jc w:val="center"/>
                              <w:rPr>
                                <w:sz w:val="20"/>
                                <w:highlight w:val="yellow"/>
                              </w:rPr>
                            </w:pPr>
                            <w:r w:rsidRPr="00250826">
                              <w:rPr>
                                <w:sz w:val="20"/>
                              </w:rPr>
                              <w:t xml:space="preserve"> </w:t>
                            </w:r>
                            <w:r w:rsidRPr="006066AC">
                              <w:rPr>
                                <w:sz w:val="16"/>
                                <w:szCs w:val="16"/>
                              </w:rPr>
                              <w:t>Logo of issuing Competent Authority or designated body/</w:t>
                            </w:r>
                            <w:r>
                              <w:rPr>
                                <w:sz w:val="16"/>
                                <w:szCs w:val="16"/>
                              </w:rPr>
                              <w:t>organisation</w:t>
                            </w:r>
                            <w:r w:rsidRPr="006066AC">
                              <w:rPr>
                                <w:sz w:val="16"/>
                                <w:szCs w:val="16"/>
                              </w:rPr>
                              <w:t xml:space="preserve"> on behalf of the Competent Authority</w:t>
                            </w:r>
                            <w:r w:rsidRPr="00250826">
                              <w:rPr>
                                <w:sz w:val="20"/>
                              </w:rPr>
                              <w:t xml:space="preserve"> </w:t>
                            </w:r>
                          </w:p>
                        </w:txbxContent>
                      </v:textbox>
                    </v:shape>
                  </w:pict>
                </mc:Fallback>
              </mc:AlternateContent>
            </w:r>
          </w:p>
        </w:tc>
      </w:tr>
      <w:tr w:rsidR="00BA3AFA" w:rsidRPr="00E071DB" w14:paraId="61524881" w14:textId="77777777" w:rsidTr="008653DE">
        <w:trPr>
          <w:trHeight w:val="1086"/>
        </w:trPr>
        <w:tc>
          <w:tcPr>
            <w:tcW w:w="1843" w:type="dxa"/>
            <w:tcBorders>
              <w:top w:val="nil"/>
              <w:left w:val="nil"/>
              <w:bottom w:val="nil"/>
              <w:right w:val="nil"/>
            </w:tcBorders>
          </w:tcPr>
          <w:p w14:paraId="2B1AC441" w14:textId="77777777" w:rsidR="00BA3AFA" w:rsidRPr="00E071DB" w:rsidRDefault="00BA3AFA" w:rsidP="008653DE"/>
        </w:tc>
        <w:tc>
          <w:tcPr>
            <w:tcW w:w="5812" w:type="dxa"/>
            <w:tcBorders>
              <w:top w:val="nil"/>
              <w:left w:val="nil"/>
              <w:bottom w:val="nil"/>
              <w:right w:val="nil"/>
            </w:tcBorders>
          </w:tcPr>
          <w:p w14:paraId="3CE7BDAA" w14:textId="77777777" w:rsidR="00BA3AFA" w:rsidRPr="00E071DB" w:rsidRDefault="00BA3AFA" w:rsidP="008653DE"/>
          <w:p w14:paraId="21640A9C" w14:textId="77777777" w:rsidR="00BA3AFA" w:rsidRPr="00E071DB" w:rsidRDefault="00BA3AFA" w:rsidP="008653DE">
            <w:pPr>
              <w:jc w:val="center"/>
              <w:rPr>
                <w:b/>
                <w:sz w:val="32"/>
              </w:rPr>
            </w:pPr>
            <w:bookmarkStart w:id="97" w:name="_Toc505505881"/>
            <w:r w:rsidRPr="00E071DB">
              <w:rPr>
                <w:b/>
                <w:sz w:val="32"/>
              </w:rPr>
              <w:t>Certificate Number</w:t>
            </w:r>
            <w:bookmarkEnd w:id="97"/>
            <w:r w:rsidRPr="00E071DB">
              <w:rPr>
                <w:b/>
                <w:sz w:val="32"/>
              </w:rPr>
              <w:t xml:space="preserve"> </w:t>
            </w:r>
          </w:p>
          <w:p w14:paraId="15F7D313" w14:textId="77777777" w:rsidR="00BA3AFA" w:rsidRPr="00E071DB" w:rsidRDefault="00BA3AFA" w:rsidP="008653DE">
            <w:pPr>
              <w:spacing w:before="120"/>
              <w:jc w:val="center"/>
            </w:pPr>
            <w:r w:rsidRPr="00E071DB">
              <w:rPr>
                <w:i/>
              </w:rPr>
              <w:t>[</w:t>
            </w:r>
            <w:r w:rsidRPr="00E071DB">
              <w:rPr>
                <w:i/>
              </w:rPr>
              <w:fldChar w:fldCharType="begin">
                <w:ffData>
                  <w:name w:val=""/>
                  <w:enabled/>
                  <w:calcOnExit w:val="0"/>
                  <w:statusText w:type="text" w:val="Enter number"/>
                  <w:textInput>
                    <w:default w:val="Enter number"/>
                  </w:textInput>
                </w:ffData>
              </w:fldChar>
            </w:r>
            <w:r w:rsidRPr="00E071DB">
              <w:rPr>
                <w:i/>
              </w:rPr>
              <w:instrText xml:space="preserve"> FORMTEXT </w:instrText>
            </w:r>
            <w:r w:rsidRPr="00E071DB">
              <w:rPr>
                <w:i/>
              </w:rPr>
            </w:r>
            <w:r w:rsidRPr="00E071DB">
              <w:rPr>
                <w:i/>
              </w:rPr>
              <w:fldChar w:fldCharType="separate"/>
            </w:r>
            <w:r w:rsidRPr="00E071DB">
              <w:rPr>
                <w:i/>
              </w:rPr>
              <w:t>Enter number</w:t>
            </w:r>
            <w:r w:rsidRPr="00E071DB">
              <w:rPr>
                <w:i/>
              </w:rPr>
              <w:fldChar w:fldCharType="end"/>
            </w:r>
            <w:r w:rsidRPr="00E071DB">
              <w:rPr>
                <w:i/>
              </w:rPr>
              <w:t>]</w:t>
            </w:r>
          </w:p>
        </w:tc>
        <w:tc>
          <w:tcPr>
            <w:tcW w:w="2126" w:type="dxa"/>
            <w:tcBorders>
              <w:top w:val="nil"/>
              <w:left w:val="nil"/>
              <w:bottom w:val="nil"/>
              <w:right w:val="nil"/>
            </w:tcBorders>
          </w:tcPr>
          <w:p w14:paraId="5F692F8E" w14:textId="77777777" w:rsidR="00BA3AFA" w:rsidRPr="00E071DB" w:rsidRDefault="00BA3AFA" w:rsidP="008653DE">
            <w:pPr>
              <w:jc w:val="right"/>
            </w:pPr>
          </w:p>
        </w:tc>
      </w:tr>
    </w:tbl>
    <w:p w14:paraId="2CB4689D" w14:textId="77777777" w:rsidR="00BA3AFA" w:rsidRPr="00E071DB" w:rsidRDefault="00BA3AFA" w:rsidP="00BA3AFA"/>
    <w:p w14:paraId="201E0A28" w14:textId="77777777" w:rsidR="00BA3AFA" w:rsidRPr="00E071DB" w:rsidRDefault="00BA3AFA" w:rsidP="00BA3AFA">
      <w:pPr>
        <w:rPr>
          <w:b/>
          <w:sz w:val="28"/>
          <w:szCs w:val="28"/>
        </w:rPr>
      </w:pPr>
      <w:bookmarkStart w:id="98" w:name="_Toc505505882"/>
      <w:r w:rsidRPr="00E071DB">
        <w:rPr>
          <w:b/>
          <w:sz w:val="28"/>
          <w:szCs w:val="28"/>
        </w:rPr>
        <w:t>This is to certify that:</w:t>
      </w:r>
      <w:bookmarkEnd w:id="98"/>
    </w:p>
    <w:p w14:paraId="3B786012" w14:textId="77777777" w:rsidR="00BA3AFA" w:rsidRPr="00E071DB" w:rsidRDefault="00BA3AFA" w:rsidP="00BA3AFA">
      <w:pPr>
        <w:ind w:left="-142"/>
        <w:jc w:val="center"/>
        <w:rPr>
          <w:sz w:val="32"/>
          <w:szCs w:val="32"/>
        </w:rPr>
      </w:pPr>
      <w:r w:rsidRPr="00E071DB">
        <w:rPr>
          <w:i/>
          <w:sz w:val="32"/>
          <w:szCs w:val="32"/>
        </w:rPr>
        <w:t>[</w:t>
      </w:r>
      <w:r w:rsidRPr="00E071DB">
        <w:rPr>
          <w:i/>
          <w:sz w:val="32"/>
          <w:szCs w:val="32"/>
        </w:rPr>
        <w:fldChar w:fldCharType="begin">
          <w:ffData>
            <w:name w:val=""/>
            <w:enabled/>
            <w:calcOnExit w:val="0"/>
            <w:statusText w:type="text" w:val="Enter name of Training Institute"/>
            <w:textInput>
              <w:default w:val="Enter name of Training Institute"/>
            </w:textInput>
          </w:ffData>
        </w:fldChar>
      </w:r>
      <w:r w:rsidRPr="00E071DB">
        <w:rPr>
          <w:i/>
          <w:sz w:val="32"/>
          <w:szCs w:val="32"/>
        </w:rPr>
        <w:instrText xml:space="preserve"> FORMTEXT </w:instrText>
      </w:r>
      <w:r w:rsidRPr="00E071DB">
        <w:rPr>
          <w:i/>
          <w:sz w:val="32"/>
          <w:szCs w:val="32"/>
        </w:rPr>
      </w:r>
      <w:r w:rsidRPr="00E071DB">
        <w:rPr>
          <w:i/>
          <w:sz w:val="32"/>
          <w:szCs w:val="32"/>
        </w:rPr>
        <w:fldChar w:fldCharType="separate"/>
      </w:r>
      <w:r w:rsidRPr="00E071DB">
        <w:rPr>
          <w:i/>
          <w:sz w:val="32"/>
          <w:szCs w:val="32"/>
        </w:rPr>
        <w:t>Enter name of Training Institute</w:t>
      </w:r>
      <w:r w:rsidRPr="00E071DB">
        <w:rPr>
          <w:i/>
          <w:sz w:val="32"/>
          <w:szCs w:val="32"/>
        </w:rPr>
        <w:fldChar w:fldCharType="end"/>
      </w:r>
      <w:r w:rsidRPr="00E071DB">
        <w:rPr>
          <w:sz w:val="32"/>
          <w:szCs w:val="32"/>
        </w:rPr>
        <w:fldChar w:fldCharType="begin"/>
      </w:r>
      <w:r w:rsidRPr="00E071DB">
        <w:rPr>
          <w:sz w:val="32"/>
          <w:szCs w:val="32"/>
        </w:rPr>
        <w:instrText xml:space="preserve"> ASK  \* MERGEFORMAT </w:instrText>
      </w:r>
      <w:r w:rsidRPr="00E071DB">
        <w:rPr>
          <w:sz w:val="32"/>
          <w:szCs w:val="32"/>
        </w:rPr>
        <w:fldChar w:fldCharType="end"/>
      </w:r>
      <w:r w:rsidRPr="00E071DB">
        <w:rPr>
          <w:sz w:val="32"/>
          <w:szCs w:val="32"/>
        </w:rPr>
        <w:t>]</w:t>
      </w:r>
    </w:p>
    <w:p w14:paraId="140A6D94" w14:textId="77777777" w:rsidR="00BA3AFA" w:rsidRPr="00E071DB" w:rsidRDefault="00BA3AFA" w:rsidP="00BA3AFA">
      <w:pPr>
        <w:ind w:left="-142"/>
        <w:jc w:val="center"/>
        <w:rPr>
          <w:b/>
          <w:i/>
        </w:rPr>
      </w:pPr>
    </w:p>
    <w:p w14:paraId="6F1A94D7" w14:textId="77777777" w:rsidR="00BA3AFA" w:rsidRPr="00E071DB" w:rsidRDefault="00BA3AFA" w:rsidP="00BA3AFA">
      <w:pPr>
        <w:ind w:left="-142"/>
        <w:jc w:val="center"/>
      </w:pPr>
      <w:r w:rsidRPr="00E071DB">
        <w:rPr>
          <w:i/>
        </w:rPr>
        <w:t>[</w:t>
      </w:r>
      <w:r w:rsidRPr="00E071DB">
        <w:rPr>
          <w:i/>
        </w:rPr>
        <w:fldChar w:fldCharType="begin">
          <w:ffData>
            <w:name w:val=""/>
            <w:enabled/>
            <w:calcOnExit w:val="0"/>
            <w:statusText w:type="text" w:val="Enter address of Training Institute"/>
            <w:textInput>
              <w:default w:val="Enter address of Training Institute"/>
            </w:textInput>
          </w:ffData>
        </w:fldChar>
      </w:r>
      <w:r w:rsidRPr="00E071DB">
        <w:rPr>
          <w:i/>
        </w:rPr>
        <w:instrText xml:space="preserve"> FORMTEXT </w:instrText>
      </w:r>
      <w:r w:rsidRPr="00E071DB">
        <w:rPr>
          <w:i/>
        </w:rPr>
      </w:r>
      <w:r w:rsidRPr="00E071DB">
        <w:rPr>
          <w:i/>
        </w:rPr>
        <w:fldChar w:fldCharType="separate"/>
      </w:r>
      <w:r w:rsidRPr="00E071DB">
        <w:rPr>
          <w:i/>
        </w:rPr>
        <w:t>Enter address of Training Institute</w:t>
      </w:r>
      <w:r w:rsidRPr="00E071DB">
        <w:rPr>
          <w:i/>
        </w:rPr>
        <w:fldChar w:fldCharType="end"/>
      </w:r>
      <w:r w:rsidRPr="00E071DB">
        <w:rPr>
          <w:i/>
        </w:rPr>
        <w:t>]</w:t>
      </w:r>
    </w:p>
    <w:p w14:paraId="69CCE048" w14:textId="77777777" w:rsidR="00BA3AFA" w:rsidRPr="00E071DB" w:rsidRDefault="00BA3AFA" w:rsidP="00BA3AFA">
      <w:pPr>
        <w:ind w:left="-142"/>
      </w:pPr>
    </w:p>
    <w:p w14:paraId="73C524D0" w14:textId="41368ED9" w:rsidR="00BA3AFA" w:rsidRPr="00E071DB" w:rsidRDefault="00BA3AFA" w:rsidP="00BA3AFA">
      <w:pPr>
        <w:ind w:left="-142" w:right="-45"/>
        <w:jc w:val="center"/>
        <w:rPr>
          <w:b/>
          <w:sz w:val="28"/>
          <w:szCs w:val="28"/>
        </w:rPr>
      </w:pPr>
      <w:r w:rsidRPr="00E071DB">
        <w:rPr>
          <w:b/>
          <w:sz w:val="28"/>
          <w:szCs w:val="28"/>
        </w:rPr>
        <w:t>has been audited during the period [</w:t>
      </w:r>
      <w:r w:rsidRPr="00E071DB">
        <w:rPr>
          <w:i/>
          <w:sz w:val="28"/>
          <w:szCs w:val="28"/>
        </w:rPr>
        <w:fldChar w:fldCharType="begin">
          <w:ffData>
            <w:name w:val=""/>
            <w:enabled/>
            <w:calcOnExit w:val="0"/>
            <w:statusText w:type="text" w:val="Enter dates of the audit"/>
            <w:textInput>
              <w:default w:val="Enter dates of the audit"/>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Enter dates of the audit</w:t>
      </w:r>
      <w:r w:rsidRPr="00E071DB">
        <w:rPr>
          <w:i/>
          <w:sz w:val="28"/>
          <w:szCs w:val="28"/>
        </w:rPr>
        <w:fldChar w:fldCharType="end"/>
      </w:r>
      <w:r w:rsidRPr="00E071DB">
        <w:rPr>
          <w:i/>
          <w:sz w:val="28"/>
          <w:szCs w:val="28"/>
        </w:rPr>
        <w:t>]</w:t>
      </w:r>
      <w:r w:rsidRPr="00E071DB">
        <w:rPr>
          <w:b/>
          <w:sz w:val="28"/>
          <w:szCs w:val="28"/>
        </w:rPr>
        <w:t xml:space="preserve"> for the provision of</w:t>
      </w:r>
    </w:p>
    <w:p w14:paraId="6D2226A9" w14:textId="7CC913A7" w:rsidR="00BA3AFA" w:rsidRPr="00E071DB" w:rsidRDefault="00BA3AFA" w:rsidP="00BA3AFA">
      <w:pPr>
        <w:ind w:left="-142" w:right="-45"/>
        <w:jc w:val="center"/>
        <w:rPr>
          <w:b/>
          <w:sz w:val="28"/>
          <w:szCs w:val="28"/>
        </w:rPr>
      </w:pPr>
      <w:r>
        <w:rPr>
          <w:b/>
          <w:sz w:val="28"/>
          <w:szCs w:val="28"/>
        </w:rPr>
        <w:t>AtoN</w:t>
      </w:r>
      <w:r w:rsidRPr="00E071DB">
        <w:rPr>
          <w:b/>
          <w:sz w:val="28"/>
          <w:szCs w:val="28"/>
        </w:rPr>
        <w:t xml:space="preserve"> Training and found to be in compliance with</w:t>
      </w:r>
    </w:p>
    <w:p w14:paraId="52321F33" w14:textId="265E5245" w:rsidR="00BA3AFA" w:rsidRPr="00E071DB" w:rsidRDefault="00BA3AFA" w:rsidP="00BA3AFA">
      <w:pPr>
        <w:ind w:left="-142" w:right="-45"/>
        <w:jc w:val="center"/>
        <w:rPr>
          <w:b/>
          <w:sz w:val="28"/>
          <w:szCs w:val="28"/>
        </w:rPr>
      </w:pPr>
      <w:r w:rsidRPr="00E071DB">
        <w:rPr>
          <w:b/>
          <w:sz w:val="28"/>
          <w:szCs w:val="28"/>
        </w:rPr>
        <w:t>IALA Guideline 1</w:t>
      </w:r>
      <w:r>
        <w:rPr>
          <w:b/>
          <w:sz w:val="28"/>
          <w:szCs w:val="28"/>
        </w:rPr>
        <w:t>100</w:t>
      </w:r>
      <w:r w:rsidRPr="00E071DB">
        <w:rPr>
          <w:b/>
          <w:sz w:val="28"/>
          <w:szCs w:val="28"/>
        </w:rPr>
        <w:t xml:space="preserve"> on the Accreditation and Approval Process for</w:t>
      </w:r>
    </w:p>
    <w:p w14:paraId="67E3C077" w14:textId="5026E327" w:rsidR="00BA3AFA" w:rsidRPr="00E071DB" w:rsidRDefault="00BA3AFA" w:rsidP="00BA3AFA">
      <w:pPr>
        <w:ind w:left="-142" w:right="-45"/>
        <w:jc w:val="center"/>
        <w:rPr>
          <w:b/>
          <w:color w:val="CC0000"/>
          <w:sz w:val="28"/>
          <w:szCs w:val="28"/>
        </w:rPr>
      </w:pPr>
      <w:r>
        <w:rPr>
          <w:b/>
          <w:sz w:val="28"/>
          <w:szCs w:val="28"/>
        </w:rPr>
        <w:t>AtoN</w:t>
      </w:r>
      <w:r w:rsidRPr="00E071DB">
        <w:rPr>
          <w:b/>
          <w:sz w:val="28"/>
          <w:szCs w:val="28"/>
        </w:rPr>
        <w:t xml:space="preserve"> Training Courses.</w:t>
      </w:r>
    </w:p>
    <w:p w14:paraId="275B8660" w14:textId="77777777" w:rsidR="00BA3AFA" w:rsidRPr="00E071DB" w:rsidRDefault="00BA3AFA" w:rsidP="00BA3AFA">
      <w:pPr>
        <w:ind w:left="-142"/>
      </w:pPr>
    </w:p>
    <w:p w14:paraId="7D3ECEFD" w14:textId="4F6E7C31" w:rsidR="00BA3AFA" w:rsidRPr="00E071DB" w:rsidRDefault="00BA3AFA" w:rsidP="00BA3AFA">
      <w:pPr>
        <w:rPr>
          <w:b/>
          <w:sz w:val="28"/>
          <w:szCs w:val="28"/>
        </w:rPr>
      </w:pPr>
      <w:r w:rsidRPr="00E071DB">
        <w:rPr>
          <w:b/>
          <w:sz w:val="28"/>
          <w:szCs w:val="28"/>
        </w:rPr>
        <w:t xml:space="preserve">The following training course has been verified to meet the IALA </w:t>
      </w:r>
      <w:r w:rsidR="00EC01AA">
        <w:rPr>
          <w:b/>
          <w:sz w:val="28"/>
          <w:szCs w:val="28"/>
        </w:rPr>
        <w:t>R0141</w:t>
      </w:r>
      <w:r w:rsidRPr="00E071DB">
        <w:rPr>
          <w:b/>
          <w:sz w:val="28"/>
          <w:szCs w:val="28"/>
        </w:rPr>
        <w:t xml:space="preserve"> </w:t>
      </w:r>
      <w:r w:rsidR="00EC01AA">
        <w:rPr>
          <w:b/>
          <w:sz w:val="28"/>
          <w:szCs w:val="28"/>
        </w:rPr>
        <w:t>requirements</w:t>
      </w:r>
      <w:r w:rsidRPr="00E071DB">
        <w:rPr>
          <w:b/>
          <w:sz w:val="28"/>
          <w:szCs w:val="28"/>
        </w:rPr>
        <w:t>:</w:t>
      </w:r>
    </w:p>
    <w:p w14:paraId="6D97B000" w14:textId="77777777" w:rsidR="00BA3AFA" w:rsidRPr="00E071DB" w:rsidRDefault="00BA3AFA" w:rsidP="00BA3AFA">
      <w:pPr>
        <w:rPr>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3"/>
        <w:gridCol w:w="2835"/>
      </w:tblGrid>
      <w:tr w:rsidR="00BA3AFA" w:rsidRPr="00E071DB" w14:paraId="770D2884" w14:textId="77777777" w:rsidTr="008653DE">
        <w:tc>
          <w:tcPr>
            <w:tcW w:w="6733" w:type="dxa"/>
            <w:tcBorders>
              <w:top w:val="nil"/>
              <w:left w:val="nil"/>
              <w:right w:val="nil"/>
            </w:tcBorders>
          </w:tcPr>
          <w:p w14:paraId="6F47E602" w14:textId="77777777" w:rsidR="00BA3AFA" w:rsidRPr="00E071DB" w:rsidRDefault="00BA3AFA" w:rsidP="008653DE">
            <w:pPr>
              <w:ind w:left="-70"/>
            </w:pPr>
            <w:r w:rsidRPr="00E071DB">
              <w:rPr>
                <w:b/>
              </w:rPr>
              <w:t>Name of the Course (example)</w:t>
            </w:r>
          </w:p>
        </w:tc>
        <w:tc>
          <w:tcPr>
            <w:tcW w:w="2835" w:type="dxa"/>
            <w:tcBorders>
              <w:top w:val="nil"/>
              <w:left w:val="nil"/>
              <w:right w:val="nil"/>
            </w:tcBorders>
          </w:tcPr>
          <w:p w14:paraId="344FDE3A" w14:textId="77777777" w:rsidR="00BA3AFA" w:rsidRPr="00E071DB" w:rsidRDefault="00BA3AFA" w:rsidP="008653DE">
            <w:pPr>
              <w:ind w:left="-70"/>
              <w:jc w:val="center"/>
              <w:rPr>
                <w:b/>
              </w:rPr>
            </w:pPr>
            <w:r w:rsidRPr="00E071DB">
              <w:rPr>
                <w:b/>
              </w:rPr>
              <w:t>Standard and version</w:t>
            </w:r>
          </w:p>
        </w:tc>
      </w:tr>
      <w:tr w:rsidR="00BA3AFA" w:rsidRPr="00E071DB" w14:paraId="00959661" w14:textId="77777777" w:rsidTr="008653DE">
        <w:tc>
          <w:tcPr>
            <w:tcW w:w="6733" w:type="dxa"/>
            <w:tcMar>
              <w:top w:w="57" w:type="dxa"/>
              <w:left w:w="85" w:type="dxa"/>
              <w:bottom w:w="57" w:type="dxa"/>
              <w:right w:w="85" w:type="dxa"/>
            </w:tcMar>
          </w:tcPr>
          <w:p w14:paraId="4ED83ACD" w14:textId="6A0A0EBB" w:rsidR="00BA3AFA" w:rsidRPr="00E071DB" w:rsidRDefault="00BA3AFA" w:rsidP="008653DE">
            <w:pPr>
              <w:spacing w:before="120"/>
              <w:rPr>
                <w:b/>
                <w:snapToGrid w:val="0"/>
                <w:color w:val="000000"/>
                <w:lang w:eastAsia="fr-FR"/>
              </w:rPr>
            </w:pPr>
            <w:r>
              <w:rPr>
                <w:b/>
                <w:snapToGrid w:val="0"/>
                <w:color w:val="000000"/>
                <w:lang w:eastAsia="fr-FR"/>
              </w:rPr>
              <w:t>Level 1 Aids to Navigation Manager</w:t>
            </w:r>
          </w:p>
        </w:tc>
        <w:tc>
          <w:tcPr>
            <w:tcW w:w="2835" w:type="dxa"/>
            <w:tcMar>
              <w:top w:w="57" w:type="dxa"/>
              <w:left w:w="85" w:type="dxa"/>
              <w:bottom w:w="57" w:type="dxa"/>
              <w:right w:w="85" w:type="dxa"/>
            </w:tcMar>
          </w:tcPr>
          <w:p w14:paraId="5854A536" w14:textId="188B3694" w:rsidR="00BA3AFA" w:rsidRPr="00E071DB" w:rsidRDefault="00BA3AFA" w:rsidP="008653DE">
            <w:pPr>
              <w:ind w:left="-70"/>
              <w:jc w:val="center"/>
              <w:rPr>
                <w:b/>
              </w:rPr>
            </w:pPr>
            <w:r w:rsidRPr="00E071DB">
              <w:rPr>
                <w:b/>
              </w:rPr>
              <w:t xml:space="preserve">Model Course </w:t>
            </w:r>
            <w:del w:id="99" w:author="Seamus Doyle" w:date="2017-07-28T10:03:00Z">
              <w:r w:rsidDel="0013052C">
                <w:rPr>
                  <w:b/>
                </w:rPr>
                <w:delText>E-141/1</w:delText>
              </w:r>
            </w:del>
            <w:ins w:id="100" w:author="Seamus Doyle" w:date="2017-07-28T10:03:00Z">
              <w:r w:rsidR="0013052C">
                <w:rPr>
                  <w:b/>
                </w:rPr>
                <w:t>L1.1</w:t>
              </w:r>
            </w:ins>
            <w:r w:rsidRPr="00E071DB">
              <w:rPr>
                <w:b/>
              </w:rPr>
              <w:t xml:space="preserve"> </w:t>
            </w:r>
          </w:p>
          <w:p w14:paraId="4252E12F" w14:textId="438B6E62" w:rsidR="00BA3AFA" w:rsidRPr="00E071DB" w:rsidRDefault="00BA3AFA" w:rsidP="008653DE">
            <w:pPr>
              <w:ind w:left="-70"/>
              <w:jc w:val="center"/>
              <w:rPr>
                <w:b/>
              </w:rPr>
            </w:pPr>
            <w:r>
              <w:rPr>
                <w:b/>
              </w:rPr>
              <w:t>[month / YYYY]</w:t>
            </w:r>
          </w:p>
        </w:tc>
      </w:tr>
    </w:tbl>
    <w:p w14:paraId="05B6B39A" w14:textId="77777777" w:rsidR="00BA3AFA" w:rsidRPr="00E071DB" w:rsidRDefault="00BA3AFA" w:rsidP="00BA3AFA"/>
    <w:p w14:paraId="4D14BC70" w14:textId="2AB64467" w:rsidR="00BA3AFA" w:rsidRPr="00E071DB" w:rsidRDefault="00BA3AFA" w:rsidP="00BA3AFA">
      <w:pPr>
        <w:tabs>
          <w:tab w:val="left" w:pos="3969"/>
          <w:tab w:val="left" w:pos="5954"/>
        </w:tabs>
        <w:spacing w:after="60"/>
        <w:rPr>
          <w:sz w:val="28"/>
          <w:szCs w:val="28"/>
        </w:rPr>
      </w:pPr>
      <w:r w:rsidRPr="00E071DB">
        <w:rPr>
          <w:sz w:val="28"/>
          <w:szCs w:val="28"/>
        </w:rPr>
        <w:t xml:space="preserve">Issued </w:t>
      </w:r>
      <w:bookmarkStart w:id="101" w:name="Text1"/>
      <w:r w:rsidRPr="00E071DB">
        <w:rPr>
          <w:sz w:val="28"/>
          <w:szCs w:val="28"/>
        </w:rPr>
        <w:t>by [</w:t>
      </w:r>
      <w:r w:rsidRPr="00E071DB">
        <w:rPr>
          <w:i/>
          <w:sz w:val="28"/>
          <w:szCs w:val="28"/>
        </w:rPr>
        <w:fldChar w:fldCharType="begin">
          <w:ffData>
            <w:name w:val=""/>
            <w:enabled/>
            <w:calcOnExit w:val="0"/>
            <w:statusText w:type="text" w:val="Enter name of signatory"/>
            <w:textInput>
              <w:default w:val="Issuing Authority/Org."/>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Issuing Authority/Org.</w:t>
      </w:r>
      <w:r w:rsidRPr="00E071DB">
        <w:rPr>
          <w:i/>
          <w:sz w:val="28"/>
          <w:szCs w:val="28"/>
        </w:rPr>
        <w:fldChar w:fldCharType="end"/>
      </w:r>
      <w:bookmarkEnd w:id="101"/>
      <w:r w:rsidRPr="00E071DB">
        <w:rPr>
          <w:i/>
          <w:sz w:val="28"/>
          <w:szCs w:val="28"/>
        </w:rPr>
        <w:t>]</w:t>
      </w:r>
      <w:r w:rsidRPr="00E071DB">
        <w:rPr>
          <w:sz w:val="28"/>
          <w:szCs w:val="28"/>
        </w:rPr>
        <w:t xml:space="preserve">  on behalf </w:t>
      </w:r>
      <w:r w:rsidR="008A1804" w:rsidRPr="00E071DB">
        <w:rPr>
          <w:sz w:val="28"/>
          <w:szCs w:val="28"/>
        </w:rPr>
        <w:t>of [</w:t>
      </w:r>
      <w:r w:rsidRPr="00E071DB">
        <w:rPr>
          <w:i/>
          <w:sz w:val="28"/>
          <w:szCs w:val="28"/>
        </w:rPr>
        <w:fldChar w:fldCharType="begin">
          <w:ffData>
            <w:name w:val=""/>
            <w:enabled/>
            <w:calcOnExit w:val="0"/>
            <w:statusText w:type="text" w:val="Enter name of CA"/>
            <w:textInput>
              <w:default w:val="Enter name of CA"/>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Enter name of CA</w:t>
      </w:r>
      <w:r w:rsidRPr="00E071DB">
        <w:rPr>
          <w:i/>
          <w:sz w:val="28"/>
          <w:szCs w:val="28"/>
        </w:rPr>
        <w:fldChar w:fldCharType="end"/>
      </w:r>
      <w:r w:rsidRPr="00E071DB">
        <w:rPr>
          <w:i/>
          <w:sz w:val="28"/>
          <w:szCs w:val="28"/>
        </w:rPr>
        <w:t>]</w:t>
      </w:r>
      <w:r w:rsidRPr="00E071DB">
        <w:rPr>
          <w:sz w:val="28"/>
          <w:szCs w:val="28"/>
        </w:rPr>
        <w:t xml:space="preserve"> on</w:t>
      </w:r>
      <w:r w:rsidRPr="00E071DB">
        <w:rPr>
          <w:b/>
          <w:i/>
          <w:sz w:val="28"/>
          <w:szCs w:val="28"/>
        </w:rPr>
        <w:t xml:space="preserve"> </w:t>
      </w:r>
      <w:r w:rsidRPr="00E071DB">
        <w:rPr>
          <w:i/>
          <w:sz w:val="28"/>
          <w:szCs w:val="28"/>
        </w:rPr>
        <w:t>[</w:t>
      </w:r>
      <w:r w:rsidRPr="00E071DB">
        <w:rPr>
          <w:i/>
          <w:sz w:val="28"/>
          <w:szCs w:val="28"/>
        </w:rPr>
        <w:fldChar w:fldCharType="begin">
          <w:ffData>
            <w:name w:val=""/>
            <w:enabled/>
            <w:calcOnExit w:val="0"/>
            <w:statusText w:type="text" w:val="Enter date of certificate"/>
            <w:textInput>
              <w:default w:val="Enter date of certificate"/>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Enter date of certificate</w:t>
      </w:r>
      <w:r w:rsidRPr="00E071DB">
        <w:rPr>
          <w:i/>
          <w:sz w:val="28"/>
          <w:szCs w:val="28"/>
        </w:rPr>
        <w:fldChar w:fldCharType="end"/>
      </w:r>
      <w:r w:rsidRPr="00E071DB">
        <w:rPr>
          <w:i/>
          <w:sz w:val="28"/>
          <w:szCs w:val="28"/>
        </w:rPr>
        <w:t>]</w:t>
      </w:r>
      <w:r w:rsidRPr="00E071DB">
        <w:rPr>
          <w:sz w:val="28"/>
          <w:szCs w:val="28"/>
        </w:rPr>
        <w:t xml:space="preserve">  and valid until  </w:t>
      </w:r>
      <w:r w:rsidRPr="00E071DB">
        <w:rPr>
          <w:i/>
          <w:sz w:val="28"/>
          <w:szCs w:val="28"/>
        </w:rPr>
        <w:t>[</w:t>
      </w:r>
      <w:r w:rsidRPr="00E071DB">
        <w:rPr>
          <w:i/>
          <w:sz w:val="28"/>
          <w:szCs w:val="28"/>
        </w:rPr>
        <w:fldChar w:fldCharType="begin">
          <w:ffData>
            <w:name w:val=""/>
            <w:enabled/>
            <w:calcOnExit w:val="0"/>
            <w:statusText w:type="text" w:val="Enter expiry date "/>
            <w:textInput>
              <w:default w:val="Enter expiry date "/>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 xml:space="preserve">Enter expiry date </w:t>
      </w:r>
      <w:r w:rsidRPr="00E071DB">
        <w:rPr>
          <w:i/>
          <w:sz w:val="28"/>
          <w:szCs w:val="28"/>
        </w:rPr>
        <w:fldChar w:fldCharType="end"/>
      </w:r>
      <w:r w:rsidRPr="00E071DB">
        <w:rPr>
          <w:i/>
          <w:sz w:val="28"/>
          <w:szCs w:val="28"/>
        </w:rPr>
        <w:t>]</w:t>
      </w:r>
      <w:r w:rsidRPr="00E071DB">
        <w:rPr>
          <w:sz w:val="28"/>
          <w:szCs w:val="28"/>
        </w:rPr>
        <w:t xml:space="preserve">,  subject to periodic audit(s) as required. </w:t>
      </w:r>
    </w:p>
    <w:p w14:paraId="2F8E0171" w14:textId="77777777" w:rsidR="00BA3AFA" w:rsidRPr="00E071DB" w:rsidRDefault="00BA3AFA" w:rsidP="00BA3AFA">
      <w:pPr>
        <w:ind w:left="-142"/>
      </w:pPr>
    </w:p>
    <w:p w14:paraId="75DA2417" w14:textId="77777777" w:rsidR="00BA3AFA" w:rsidRPr="00E071DB" w:rsidRDefault="00BA3AFA" w:rsidP="00BA3AFA">
      <w:pPr>
        <w:ind w:left="-142"/>
        <w:jc w:val="right"/>
      </w:pPr>
      <w:r w:rsidRPr="00E071DB">
        <w:rPr>
          <w:noProof/>
          <w:lang w:val="en-IE" w:eastAsia="en-IE"/>
        </w:rPr>
        <mc:AlternateContent>
          <mc:Choice Requires="wps">
            <w:drawing>
              <wp:anchor distT="4294967295" distB="4294967295" distL="114300" distR="114300" simplePos="0" relativeHeight="251720704" behindDoc="0" locked="0" layoutInCell="0" allowOverlap="1" wp14:anchorId="703C7D24" wp14:editId="5B99B70D">
                <wp:simplePos x="0" y="0"/>
                <wp:positionH relativeFrom="column">
                  <wp:posOffset>3306445</wp:posOffset>
                </wp:positionH>
                <wp:positionV relativeFrom="paragraph">
                  <wp:posOffset>128269</wp:posOffset>
                </wp:positionV>
                <wp:extent cx="2468880" cy="0"/>
                <wp:effectExtent l="0" t="0" r="26670" b="19050"/>
                <wp:wrapNone/>
                <wp:docPr id="389"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68880" cy="0"/>
                        </a:xfrm>
                        <a:prstGeom prst="line">
                          <a:avLst/>
                        </a:prstGeom>
                        <a:noFill/>
                        <a:ln w="9525">
                          <a:solidFill>
                            <a:srgbClr val="000000"/>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line w14:anchorId="08CFE80C" id="Line 25" o:spid="_x0000_s1026" style="position:absolute;flip:x;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0.35pt,10.1pt" to="454.7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" o:allowincell="f"/>
            </w:pict>
          </mc:Fallback>
        </mc:AlternateContent>
      </w:r>
    </w:p>
    <w:p w14:paraId="4CA7709A" w14:textId="77777777" w:rsidR="00BA3AFA" w:rsidRPr="00E071DB" w:rsidRDefault="00BA3AFA" w:rsidP="00BA3AFA">
      <w:pPr>
        <w:ind w:left="-142" w:right="850"/>
        <w:jc w:val="right"/>
        <w:rPr>
          <w:color w:val="800000"/>
        </w:rPr>
      </w:pPr>
      <w:r w:rsidRPr="00E071DB">
        <w:rPr>
          <w:color w:val="800000"/>
        </w:rPr>
        <w:t>Authorised Signature</w:t>
      </w:r>
    </w:p>
    <w:p w14:paraId="4E97B3AA" w14:textId="77777777" w:rsidR="00BA3AFA" w:rsidRPr="00E071DB" w:rsidRDefault="00BA3AFA" w:rsidP="00BA3AFA">
      <w:pPr>
        <w:ind w:left="4956"/>
        <w:rPr>
          <w:b/>
        </w:rPr>
      </w:pPr>
    </w:p>
    <w:tbl>
      <w:tblPr>
        <w:tblW w:w="0" w:type="auto"/>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9212"/>
      </w:tblGrid>
      <w:tr w:rsidR="00BA3AFA" w:rsidRPr="00E071DB" w14:paraId="68A49CC3" w14:textId="77777777" w:rsidTr="008653DE">
        <w:trPr>
          <w:trHeight w:val="629"/>
        </w:trPr>
        <w:tc>
          <w:tcPr>
            <w:tcW w:w="9212" w:type="dxa"/>
            <w:vAlign w:val="center"/>
          </w:tcPr>
          <w:p w14:paraId="2CD453EE" w14:textId="77777777" w:rsidR="00BA3AFA" w:rsidRPr="00E071DB" w:rsidRDefault="00BA3AFA" w:rsidP="008653DE">
            <w:pPr>
              <w:jc w:val="center"/>
              <w:rPr>
                <w:sz w:val="20"/>
              </w:rPr>
            </w:pPr>
            <w:r w:rsidRPr="00E071DB">
              <w:rPr>
                <w:sz w:val="20"/>
              </w:rPr>
              <w:t>Space for any specific conditions of the Competent Authority</w:t>
            </w:r>
          </w:p>
        </w:tc>
      </w:tr>
    </w:tbl>
    <w:p w14:paraId="0E1ED3BD" w14:textId="77777777" w:rsidR="00BA3AFA" w:rsidRPr="00E071DB" w:rsidRDefault="00BA3AFA" w:rsidP="00BA3AFA">
      <w:pPr>
        <w:tabs>
          <w:tab w:val="right" w:pos="9020"/>
        </w:tabs>
        <w:ind w:right="-45"/>
        <w:rPr>
          <w:i/>
        </w:rPr>
      </w:pPr>
    </w:p>
    <w:p w14:paraId="4FADA68B" w14:textId="77777777" w:rsidR="00BA3AFA" w:rsidRPr="00E071DB" w:rsidRDefault="00BA3AFA" w:rsidP="00BA3AFA">
      <w:pPr>
        <w:tabs>
          <w:tab w:val="right" w:pos="9020"/>
        </w:tabs>
        <w:ind w:right="-45"/>
      </w:pPr>
      <w:r w:rsidRPr="00E071DB">
        <w:rPr>
          <w:i/>
        </w:rPr>
        <w:t>This certificate consists of 2 pages.</w:t>
      </w:r>
      <w:r w:rsidRPr="00E071DB">
        <w:t xml:space="preserve"> </w:t>
      </w:r>
      <w:r w:rsidRPr="00E071DB">
        <w:tab/>
        <w:t>Page 1/2</w:t>
      </w:r>
    </w:p>
    <w:p w14:paraId="53DAF4C4" w14:textId="77777777" w:rsidR="00BA3AFA" w:rsidRPr="00E071DB" w:rsidRDefault="00BA3AFA" w:rsidP="00BA3AFA">
      <w:pPr>
        <w:jc w:val="center"/>
        <w:rPr>
          <w:b/>
          <w:sz w:val="32"/>
          <w:szCs w:val="32"/>
        </w:rPr>
      </w:pPr>
      <w:r w:rsidRPr="00E071DB">
        <w:br w:type="page"/>
      </w:r>
      <w:bookmarkStart w:id="102" w:name="_Toc223889628"/>
      <w:bookmarkStart w:id="103" w:name="_Toc223889891"/>
      <w:bookmarkStart w:id="104" w:name="_Toc223954785"/>
      <w:bookmarkStart w:id="105" w:name="_Toc226602474"/>
      <w:r w:rsidRPr="00E071DB">
        <w:rPr>
          <w:b/>
          <w:sz w:val="32"/>
          <w:szCs w:val="32"/>
        </w:rPr>
        <w:lastRenderedPageBreak/>
        <w:t>Sample of Periodic and Additional Audits</w:t>
      </w:r>
      <w:bookmarkEnd w:id="102"/>
      <w:bookmarkEnd w:id="103"/>
      <w:bookmarkEnd w:id="104"/>
      <w:bookmarkEnd w:id="105"/>
    </w:p>
    <w:tbl>
      <w:tblPr>
        <w:tblW w:w="9710" w:type="dxa"/>
        <w:tblLayout w:type="fixed"/>
        <w:tblCellMar>
          <w:left w:w="70" w:type="dxa"/>
          <w:right w:w="70" w:type="dxa"/>
        </w:tblCellMar>
        <w:tblLook w:val="0000" w:firstRow="0" w:lastRow="0" w:firstColumn="0" w:lastColumn="0" w:noHBand="0" w:noVBand="0"/>
      </w:tblPr>
      <w:tblGrid>
        <w:gridCol w:w="1771"/>
        <w:gridCol w:w="5954"/>
        <w:gridCol w:w="1985"/>
      </w:tblGrid>
      <w:tr w:rsidR="00BA3AFA" w:rsidRPr="00E071DB" w14:paraId="5AD49A88" w14:textId="77777777" w:rsidTr="008653DE">
        <w:tc>
          <w:tcPr>
            <w:tcW w:w="1771" w:type="dxa"/>
          </w:tcPr>
          <w:p w14:paraId="11ECEDFB" w14:textId="77777777" w:rsidR="00BA3AFA" w:rsidRPr="00E071DB" w:rsidRDefault="00BA3AFA" w:rsidP="008653DE">
            <w:pPr>
              <w:rPr>
                <w:snapToGrid w:val="0"/>
                <w:lang w:eastAsia="fr-FR"/>
              </w:rPr>
            </w:pPr>
            <w:r w:rsidRPr="00E071DB">
              <w:rPr>
                <w:noProof/>
                <w:lang w:val="en-IE" w:eastAsia="en-IE"/>
              </w:rPr>
              <mc:AlternateContent>
                <mc:Choice Requires="wps">
                  <w:drawing>
                    <wp:anchor distT="0" distB="0" distL="114300" distR="114300" simplePos="0" relativeHeight="251723776" behindDoc="0" locked="0" layoutInCell="1" allowOverlap="1" wp14:anchorId="331059FF" wp14:editId="1559512C">
                      <wp:simplePos x="0" y="0"/>
                      <wp:positionH relativeFrom="column">
                        <wp:posOffset>1905</wp:posOffset>
                      </wp:positionH>
                      <wp:positionV relativeFrom="paragraph">
                        <wp:posOffset>168275</wp:posOffset>
                      </wp:positionV>
                      <wp:extent cx="1028700" cy="1145540"/>
                      <wp:effectExtent l="0" t="0" r="19050" b="16510"/>
                      <wp:wrapNone/>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145540"/>
                              </a:xfrm>
                              <a:prstGeom prst="rect">
                                <a:avLst/>
                              </a:prstGeom>
                              <a:solidFill>
                                <a:srgbClr val="FFFFFF"/>
                              </a:solidFill>
                              <a:ln w="9525">
                                <a:solidFill>
                                  <a:srgbClr val="000000"/>
                                </a:solidFill>
                                <a:miter lim="800000"/>
                                <a:headEnd/>
                                <a:tailEnd/>
                              </a:ln>
                            </wps:spPr>
                            <wps:txbx>
                              <w:txbxContent>
                                <w:p w14:paraId="54D947F8" w14:textId="77777777" w:rsidR="00EC01AA" w:rsidRPr="006066AC" w:rsidRDefault="00EC01AA" w:rsidP="00BA3AFA">
                                  <w:pPr>
                                    <w:jc w:val="center"/>
                                    <w:rPr>
                                      <w:sz w:val="16"/>
                                      <w:szCs w:val="16"/>
                                    </w:rPr>
                                  </w:pPr>
                                  <w:r w:rsidRPr="006066AC">
                                    <w:rPr>
                                      <w:sz w:val="16"/>
                                      <w:szCs w:val="16"/>
                                    </w:rPr>
                                    <w:t>Logo of IALA if the accreditation /approval process h</w:t>
                                  </w:r>
                                  <w:r>
                                    <w:rPr>
                                      <w:sz w:val="16"/>
                                      <w:szCs w:val="16"/>
                                    </w:rPr>
                                    <w:t>as conducted in accordance with IALA Guideline 1100</w:t>
                                  </w:r>
                                </w:p>
                                <w:p w14:paraId="5F9459CD" w14:textId="1719D3A6" w:rsidR="00EC01AA" w:rsidRPr="006066AC" w:rsidRDefault="00EC01AA" w:rsidP="00BA3AFA">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059FF" id="Text Box 81" o:spid="_x0000_s1055" type="#_x0000_t202" style="position:absolute;margin-left:.15pt;margin-top:13.25pt;width:81pt;height:90.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">
                      <v:textbox>
                        <w:txbxContent>
                          <w:p w14:paraId="54D947F8" w14:textId="77777777" w:rsidR="00EC01AA" w:rsidRPr="006066AC" w:rsidRDefault="00EC01AA" w:rsidP="00BA3AFA">
                            <w:pPr>
                              <w:jc w:val="center"/>
                              <w:rPr>
                                <w:sz w:val="16"/>
                                <w:szCs w:val="16"/>
                              </w:rPr>
                            </w:pPr>
                            <w:r w:rsidRPr="006066AC">
                              <w:rPr>
                                <w:sz w:val="16"/>
                                <w:szCs w:val="16"/>
                              </w:rPr>
                              <w:t>Logo of IALA if the accreditation /approval process h</w:t>
                            </w:r>
                            <w:r>
                              <w:rPr>
                                <w:sz w:val="16"/>
                                <w:szCs w:val="16"/>
                              </w:rPr>
                              <w:t>as conducted in accordance with IALA Guideline 1100</w:t>
                            </w:r>
                          </w:p>
                          <w:p w14:paraId="5F9459CD" w14:textId="1719D3A6" w:rsidR="00EC01AA" w:rsidRPr="006066AC" w:rsidRDefault="00EC01AA" w:rsidP="00BA3AFA">
                            <w:pPr>
                              <w:jc w:val="center"/>
                              <w:rPr>
                                <w:sz w:val="16"/>
                                <w:szCs w:val="16"/>
                              </w:rPr>
                            </w:pPr>
                          </w:p>
                        </w:txbxContent>
                      </v:textbox>
                    </v:shape>
                  </w:pict>
                </mc:Fallback>
              </mc:AlternateContent>
            </w:r>
          </w:p>
          <w:p w14:paraId="49726371" w14:textId="77777777" w:rsidR="00BA3AFA" w:rsidRPr="00E071DB" w:rsidRDefault="00BA3AFA" w:rsidP="008653DE">
            <w:pPr>
              <w:rPr>
                <w:snapToGrid w:val="0"/>
                <w:lang w:eastAsia="fr-FR"/>
              </w:rPr>
            </w:pPr>
          </w:p>
          <w:p w14:paraId="445DB4CD" w14:textId="77777777" w:rsidR="00BA3AFA" w:rsidRPr="00E071DB" w:rsidRDefault="00BA3AFA" w:rsidP="008653DE">
            <w:pPr>
              <w:rPr>
                <w:snapToGrid w:val="0"/>
                <w:lang w:eastAsia="fr-FR"/>
              </w:rPr>
            </w:pPr>
          </w:p>
          <w:p w14:paraId="59EDF2A4" w14:textId="77777777" w:rsidR="00BA3AFA" w:rsidRPr="00E071DB" w:rsidRDefault="00BA3AFA" w:rsidP="008653DE">
            <w:pPr>
              <w:rPr>
                <w:snapToGrid w:val="0"/>
                <w:lang w:eastAsia="fr-FR"/>
              </w:rPr>
            </w:pPr>
          </w:p>
          <w:p w14:paraId="18825313" w14:textId="77777777" w:rsidR="00BA3AFA" w:rsidRPr="00E071DB" w:rsidRDefault="00BA3AFA" w:rsidP="008653DE">
            <w:pPr>
              <w:rPr>
                <w:snapToGrid w:val="0"/>
                <w:lang w:eastAsia="fr-FR"/>
              </w:rPr>
            </w:pPr>
          </w:p>
          <w:p w14:paraId="5AB9BD0B" w14:textId="77777777" w:rsidR="00BA3AFA" w:rsidRPr="00E071DB" w:rsidRDefault="00BA3AFA" w:rsidP="008653DE">
            <w:pPr>
              <w:rPr>
                <w:snapToGrid w:val="0"/>
                <w:lang w:eastAsia="fr-FR"/>
              </w:rPr>
            </w:pPr>
          </w:p>
          <w:p w14:paraId="2296313B" w14:textId="77777777" w:rsidR="00BA3AFA" w:rsidRPr="00E071DB" w:rsidRDefault="00BA3AFA" w:rsidP="008653DE">
            <w:pPr>
              <w:rPr>
                <w:snapToGrid w:val="0"/>
                <w:lang w:eastAsia="fr-FR"/>
              </w:rPr>
            </w:pPr>
          </w:p>
          <w:p w14:paraId="76EB5CED" w14:textId="77777777" w:rsidR="00BA3AFA" w:rsidRPr="00E071DB" w:rsidRDefault="00BA3AFA" w:rsidP="008653DE">
            <w:pPr>
              <w:rPr>
                <w:snapToGrid w:val="0"/>
                <w:lang w:eastAsia="fr-FR"/>
              </w:rPr>
            </w:pPr>
          </w:p>
        </w:tc>
        <w:tc>
          <w:tcPr>
            <w:tcW w:w="5954" w:type="dxa"/>
          </w:tcPr>
          <w:p w14:paraId="3E58EEA7" w14:textId="77777777" w:rsidR="00BA3AFA" w:rsidRPr="00E071DB" w:rsidRDefault="00BA3AFA" w:rsidP="008653DE"/>
          <w:p w14:paraId="74C84E90" w14:textId="77777777" w:rsidR="00BA3AFA" w:rsidRPr="00E071DB" w:rsidRDefault="00BA3AFA" w:rsidP="008653DE">
            <w:r w:rsidRPr="00E071DB">
              <w:rPr>
                <w:noProof/>
                <w:lang w:val="en-IE" w:eastAsia="en-IE"/>
              </w:rPr>
              <mc:AlternateContent>
                <mc:Choice Requires="wps">
                  <w:drawing>
                    <wp:anchor distT="0" distB="0" distL="114300" distR="114300" simplePos="0" relativeHeight="251722752" behindDoc="0" locked="0" layoutInCell="1" allowOverlap="1" wp14:anchorId="1E8BCE0B" wp14:editId="746C334A">
                      <wp:simplePos x="0" y="0"/>
                      <wp:positionH relativeFrom="column">
                        <wp:posOffset>95250</wp:posOffset>
                      </wp:positionH>
                      <wp:positionV relativeFrom="paragraph">
                        <wp:posOffset>7620</wp:posOffset>
                      </wp:positionV>
                      <wp:extent cx="3474720" cy="647700"/>
                      <wp:effectExtent l="69850" t="71120" r="138430" b="132080"/>
                      <wp:wrapNone/>
                      <wp:docPr id="390"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74720" cy="64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B063BF" w14:textId="77777777" w:rsidR="00EC01AA" w:rsidRDefault="00EC01AA" w:rsidP="00BA3AFA">
                                  <w:pPr>
                                    <w:pStyle w:val="NormalWeb"/>
                                    <w:jc w:val="center"/>
                                    <w:rPr>
                                      <w:sz w:val="24"/>
                                    </w:rPr>
                                  </w:pPr>
                                  <w:r w:rsidRPr="00D914D6">
                                    <w:rPr>
                                      <w:b/>
                                      <w:bCs/>
                                      <w:color w:val="CC0000"/>
                                      <w:sz w:val="32"/>
                                      <w:szCs w:val="32"/>
                                      <w14:shadow w14:blurRad="63500" w14:dist="46609" w14:dir="2115817" w14:sx="100000" w14:sy="100000" w14:kx="0" w14:ky="0" w14:algn="ctr">
                                        <w14:srgbClr w14:val="C0C0C0">
                                          <w14:alpha w14:val="25000"/>
                                        </w14:srgbClr>
                                      </w14:shadow>
                                    </w:rPr>
                                    <w:t>Certificate of Approval</w:t>
                                  </w:r>
                                </w:p>
                                <w:p w14:paraId="68EF8C19" w14:textId="7524D28B" w:rsidR="00EC01AA" w:rsidRDefault="00EC01AA" w:rsidP="00BA3AFA">
                                  <w:pPr>
                                    <w:pStyle w:val="NormalWeb"/>
                                    <w:jc w:val="center"/>
                                  </w:pPr>
                                  <w:r w:rsidRPr="00D914D6">
                                    <w:rPr>
                                      <w:b/>
                                      <w:bCs/>
                                      <w:color w:val="CC0000"/>
                                      <w:sz w:val="32"/>
                                      <w:szCs w:val="32"/>
                                      <w14:shadow w14:blurRad="63500" w14:dist="46609" w14:dir="2115817" w14:sx="100000" w14:sy="100000" w14:kx="0" w14:ky="0" w14:algn="ctr">
                                        <w14:srgbClr w14:val="C0C0C0">
                                          <w14:alpha w14:val="25000"/>
                                        </w14:srgbClr>
                                      </w14:shadow>
                                    </w:rPr>
                                    <w:t xml:space="preserve">of </w:t>
                                  </w:r>
                                  <w:r>
                                    <w:rPr>
                                      <w:b/>
                                      <w:bCs/>
                                      <w:color w:val="CC0000"/>
                                      <w:sz w:val="32"/>
                                      <w:szCs w:val="32"/>
                                      <w14:shadow w14:blurRad="63500" w14:dist="46609" w14:dir="2115817" w14:sx="100000" w14:sy="100000" w14:kx="0" w14:ky="0" w14:algn="ctr">
                                        <w14:srgbClr w14:val="C0C0C0">
                                          <w14:alpha w14:val="25000"/>
                                        </w14:srgbClr>
                                      </w14:shadow>
                                    </w:rPr>
                                    <w:t>AtoN</w:t>
                                  </w:r>
                                  <w:r w:rsidRPr="00D914D6">
                                    <w:rPr>
                                      <w:b/>
                                      <w:bCs/>
                                      <w:color w:val="CC0000"/>
                                      <w:sz w:val="32"/>
                                      <w:szCs w:val="32"/>
                                      <w14:shadow w14:blurRad="63500" w14:dist="46609" w14:dir="2115817" w14:sx="100000" w14:sy="100000" w14:kx="0" w14:ky="0" w14:algn="ctr">
                                        <w14:srgbClr w14:val="C0C0C0">
                                          <w14:alpha w14:val="25000"/>
                                        </w14:srgbClr>
                                      </w14:shadow>
                                    </w:rPr>
                                    <w:t xml:space="preserve"> Training Course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E8BCE0B" id="Text Box 390" o:spid="_x0000_s1056" type="#_x0000_t202" style="position:absolute;margin-left:7.5pt;margin-top:.6pt;width:273.6pt;height:5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" filled="f" stroked="f">
                      <v:stroke joinstyle="round"/>
                      <o:lock v:ext="edit" shapetype="t"/>
                      <v:textbox style="mso-fit-shape-to-text:t">
                        <w:txbxContent>
                          <w:p w14:paraId="6BB063BF" w14:textId="77777777" w:rsidR="00EC01AA" w:rsidRDefault="00EC01AA" w:rsidP="00BA3AFA">
                            <w:pPr>
                              <w:pStyle w:val="NormalWeb"/>
                              <w:jc w:val="center"/>
                              <w:rPr>
                                <w:sz w:val="24"/>
                              </w:rPr>
                            </w:pPr>
                            <w:r w:rsidRPr="00D914D6">
                              <w:rPr>
                                <w:b/>
                                <w:bCs/>
                                <w:color w:val="CC0000"/>
                                <w:sz w:val="32"/>
                                <w:szCs w:val="32"/>
                                <w14:shadow w14:blurRad="63500" w14:dist="46609" w14:dir="2115817" w14:sx="100000" w14:sy="100000" w14:kx="0" w14:ky="0" w14:algn="ctr">
                                  <w14:srgbClr w14:val="C0C0C0">
                                    <w14:alpha w14:val="25000"/>
                                  </w14:srgbClr>
                                </w14:shadow>
                              </w:rPr>
                              <w:t>Certificate of Approval</w:t>
                            </w:r>
                          </w:p>
                          <w:p w14:paraId="68EF8C19" w14:textId="7524D28B" w:rsidR="00EC01AA" w:rsidRDefault="00EC01AA" w:rsidP="00BA3AFA">
                            <w:pPr>
                              <w:pStyle w:val="NormalWeb"/>
                              <w:jc w:val="center"/>
                            </w:pPr>
                            <w:r w:rsidRPr="00D914D6">
                              <w:rPr>
                                <w:b/>
                                <w:bCs/>
                                <w:color w:val="CC0000"/>
                                <w:sz w:val="32"/>
                                <w:szCs w:val="32"/>
                                <w14:shadow w14:blurRad="63500" w14:dist="46609" w14:dir="2115817" w14:sx="100000" w14:sy="100000" w14:kx="0" w14:ky="0" w14:algn="ctr">
                                  <w14:srgbClr w14:val="C0C0C0">
                                    <w14:alpha w14:val="25000"/>
                                  </w14:srgbClr>
                                </w14:shadow>
                              </w:rPr>
                              <w:t xml:space="preserve">of </w:t>
                            </w:r>
                            <w:r>
                              <w:rPr>
                                <w:b/>
                                <w:bCs/>
                                <w:color w:val="CC0000"/>
                                <w:sz w:val="32"/>
                                <w:szCs w:val="32"/>
                                <w14:shadow w14:blurRad="63500" w14:dist="46609" w14:dir="2115817" w14:sx="100000" w14:sy="100000" w14:kx="0" w14:ky="0" w14:algn="ctr">
                                  <w14:srgbClr w14:val="C0C0C0">
                                    <w14:alpha w14:val="25000"/>
                                  </w14:srgbClr>
                                </w14:shadow>
                              </w:rPr>
                              <w:t>AtoN</w:t>
                            </w:r>
                            <w:r w:rsidRPr="00D914D6">
                              <w:rPr>
                                <w:b/>
                                <w:bCs/>
                                <w:color w:val="CC0000"/>
                                <w:sz w:val="32"/>
                                <w:szCs w:val="32"/>
                                <w14:shadow w14:blurRad="63500" w14:dist="46609" w14:dir="2115817" w14:sx="100000" w14:sy="100000" w14:kx="0" w14:ky="0" w14:algn="ctr">
                                  <w14:srgbClr w14:val="C0C0C0">
                                    <w14:alpha w14:val="25000"/>
                                  </w14:srgbClr>
                                </w14:shadow>
                              </w:rPr>
                              <w:t xml:space="preserve"> Training Course</w:t>
                            </w:r>
                          </w:p>
                        </w:txbxContent>
                      </v:textbox>
                    </v:shape>
                  </w:pict>
                </mc:Fallback>
              </mc:AlternateContent>
            </w:r>
          </w:p>
        </w:tc>
        <w:tc>
          <w:tcPr>
            <w:tcW w:w="1985" w:type="dxa"/>
          </w:tcPr>
          <w:p w14:paraId="437AD89B" w14:textId="77777777" w:rsidR="00BA3AFA" w:rsidRPr="00E071DB" w:rsidRDefault="00BA3AFA" w:rsidP="008653DE">
            <w:pPr>
              <w:jc w:val="center"/>
            </w:pPr>
            <w:r w:rsidRPr="00E071DB">
              <w:rPr>
                <w:noProof/>
                <w:lang w:val="en-IE" w:eastAsia="en-IE"/>
              </w:rPr>
              <mc:AlternateContent>
                <mc:Choice Requires="wps">
                  <w:drawing>
                    <wp:anchor distT="0" distB="0" distL="114300" distR="114300" simplePos="0" relativeHeight="251721728" behindDoc="0" locked="0" layoutInCell="1" allowOverlap="1" wp14:anchorId="75F8A008" wp14:editId="5E204060">
                      <wp:simplePos x="0" y="0"/>
                      <wp:positionH relativeFrom="column">
                        <wp:posOffset>-7620</wp:posOffset>
                      </wp:positionH>
                      <wp:positionV relativeFrom="paragraph">
                        <wp:posOffset>114935</wp:posOffset>
                      </wp:positionV>
                      <wp:extent cx="1155065" cy="1294130"/>
                      <wp:effectExtent l="0" t="0" r="26035" b="20320"/>
                      <wp:wrapNone/>
                      <wp:docPr id="39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065" cy="1294130"/>
                              </a:xfrm>
                              <a:prstGeom prst="rect">
                                <a:avLst/>
                              </a:prstGeom>
                              <a:solidFill>
                                <a:srgbClr val="FFFFFF"/>
                              </a:solidFill>
                              <a:ln w="9525">
                                <a:solidFill>
                                  <a:srgbClr val="000000"/>
                                </a:solidFill>
                                <a:miter lim="800000"/>
                                <a:headEnd/>
                                <a:tailEnd/>
                              </a:ln>
                            </wps:spPr>
                            <wps:txbx>
                              <w:txbxContent>
                                <w:p w14:paraId="1B493B9D" w14:textId="77777777" w:rsidR="00EC01AA" w:rsidRPr="006066AC" w:rsidRDefault="00EC01AA" w:rsidP="00BA3AFA">
                                  <w:pPr>
                                    <w:jc w:val="center"/>
                                    <w:rPr>
                                      <w:sz w:val="16"/>
                                      <w:szCs w:val="16"/>
                                      <w:highlight w:val="yellow"/>
                                    </w:rPr>
                                  </w:pPr>
                                  <w:r w:rsidRPr="006066AC">
                                    <w:rPr>
                                      <w:sz w:val="16"/>
                                      <w:szCs w:val="16"/>
                                    </w:rPr>
                                    <w:t xml:space="preserve"> Logo of issuing Competent Authority or designated body/</w:t>
                                  </w:r>
                                  <w:r>
                                    <w:rPr>
                                      <w:sz w:val="16"/>
                                      <w:szCs w:val="16"/>
                                    </w:rPr>
                                    <w:t>organisation</w:t>
                                  </w:r>
                                  <w:r w:rsidRPr="006066AC">
                                    <w:rPr>
                                      <w:sz w:val="16"/>
                                      <w:szCs w:val="16"/>
                                    </w:rPr>
                                    <w:t xml:space="preserve"> on behalf of the Competent Authority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8A008" id="Text Box 75" o:spid="_x0000_s1057" type="#_x0000_t202" style="position:absolute;left:0;text-align:left;margin-left:-.6pt;margin-top:9.05pt;width:90.95pt;height:101.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">
                      <v:textbox>
                        <w:txbxContent>
                          <w:p w14:paraId="1B493B9D" w14:textId="77777777" w:rsidR="00EC01AA" w:rsidRPr="006066AC" w:rsidRDefault="00EC01AA" w:rsidP="00BA3AFA">
                            <w:pPr>
                              <w:jc w:val="center"/>
                              <w:rPr>
                                <w:sz w:val="16"/>
                                <w:szCs w:val="16"/>
                                <w:highlight w:val="yellow"/>
                              </w:rPr>
                            </w:pPr>
                            <w:r w:rsidRPr="006066AC">
                              <w:rPr>
                                <w:sz w:val="16"/>
                                <w:szCs w:val="16"/>
                              </w:rPr>
                              <w:t xml:space="preserve"> Logo of issuing Competent Authority or designated body/</w:t>
                            </w:r>
                            <w:r>
                              <w:rPr>
                                <w:sz w:val="16"/>
                                <w:szCs w:val="16"/>
                              </w:rPr>
                              <w:t>organisation</w:t>
                            </w:r>
                            <w:r w:rsidRPr="006066AC">
                              <w:rPr>
                                <w:sz w:val="16"/>
                                <w:szCs w:val="16"/>
                              </w:rPr>
                              <w:t xml:space="preserve"> on behalf of the Competent Authority</w:t>
                            </w:r>
                          </w:p>
                        </w:txbxContent>
                      </v:textbox>
                    </v:shape>
                  </w:pict>
                </mc:Fallback>
              </mc:AlternateContent>
            </w:r>
          </w:p>
        </w:tc>
      </w:tr>
    </w:tbl>
    <w:p w14:paraId="293946A6" w14:textId="77777777" w:rsidR="00BA3AFA" w:rsidRPr="00E071DB" w:rsidRDefault="00BA3AFA" w:rsidP="00BA3AFA"/>
    <w:p w14:paraId="15580FB8" w14:textId="77777777" w:rsidR="00BA3AFA" w:rsidRPr="00E071DB" w:rsidRDefault="00BA3AFA" w:rsidP="00BA3AFA">
      <w:pPr>
        <w:jc w:val="center"/>
        <w:rPr>
          <w:b/>
          <w:sz w:val="28"/>
          <w:szCs w:val="28"/>
        </w:rPr>
      </w:pPr>
      <w:r w:rsidRPr="00E071DB">
        <w:rPr>
          <w:b/>
          <w:sz w:val="28"/>
          <w:szCs w:val="28"/>
        </w:rPr>
        <w:t xml:space="preserve">Certificate Number </w:t>
      </w:r>
      <w:bookmarkStart w:id="106" w:name="Text2"/>
      <w:r w:rsidRPr="00E071DB">
        <w:rPr>
          <w:i/>
          <w:sz w:val="28"/>
          <w:szCs w:val="28"/>
        </w:rPr>
        <w:t>[</w:t>
      </w:r>
      <w:r w:rsidRPr="00E071DB">
        <w:rPr>
          <w:i/>
          <w:sz w:val="28"/>
          <w:szCs w:val="28"/>
        </w:rPr>
        <w:fldChar w:fldCharType="begin">
          <w:ffData>
            <w:name w:val="Text2"/>
            <w:enabled/>
            <w:calcOnExit w:val="0"/>
            <w:statusText w:type="text" w:val="Enter Number"/>
            <w:textInput>
              <w:default w:val="Enter Number"/>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Enter Number</w:t>
      </w:r>
      <w:r w:rsidRPr="00E071DB">
        <w:rPr>
          <w:i/>
          <w:sz w:val="28"/>
          <w:szCs w:val="28"/>
        </w:rPr>
        <w:fldChar w:fldCharType="end"/>
      </w:r>
      <w:bookmarkEnd w:id="106"/>
      <w:r w:rsidRPr="00E071DB">
        <w:rPr>
          <w:i/>
          <w:sz w:val="28"/>
          <w:szCs w:val="28"/>
        </w:rPr>
        <w:t>]</w:t>
      </w:r>
    </w:p>
    <w:p w14:paraId="6E5FCF45" w14:textId="77777777" w:rsidR="00BA3AFA" w:rsidRPr="00E071DB" w:rsidRDefault="00BA3AFA" w:rsidP="00BA3AFA">
      <w:pPr>
        <w:jc w:val="center"/>
        <w:rPr>
          <w:sz w:val="28"/>
          <w:szCs w:val="28"/>
        </w:rPr>
      </w:pPr>
    </w:p>
    <w:p w14:paraId="6C9F8A91" w14:textId="77777777" w:rsidR="00BA3AFA" w:rsidRPr="00E071DB" w:rsidRDefault="00BA3AFA" w:rsidP="00BA3AFA">
      <w:pPr>
        <w:jc w:val="center"/>
        <w:rPr>
          <w:sz w:val="28"/>
          <w:szCs w:val="28"/>
        </w:rPr>
      </w:pPr>
      <w:r w:rsidRPr="00E071DB">
        <w:rPr>
          <w:b/>
          <w:sz w:val="28"/>
          <w:szCs w:val="28"/>
        </w:rPr>
        <w:t xml:space="preserve">Periodic and Additional Audits </w:t>
      </w:r>
      <w:r w:rsidRPr="00E071DB">
        <w:rPr>
          <w:sz w:val="28"/>
          <w:szCs w:val="28"/>
        </w:rPr>
        <w:t>(</w:t>
      </w:r>
      <w:r w:rsidRPr="00E071DB">
        <w:rPr>
          <w:i/>
          <w:sz w:val="28"/>
          <w:szCs w:val="28"/>
        </w:rPr>
        <w:t>if required</w:t>
      </w:r>
      <w:r w:rsidRPr="00E071DB">
        <w:rPr>
          <w:sz w:val="28"/>
          <w:szCs w:val="28"/>
        </w:rPr>
        <w:t>)</w:t>
      </w:r>
    </w:p>
    <w:p w14:paraId="3F93CA4C" w14:textId="77777777" w:rsidR="00BA3AFA" w:rsidRPr="00E071DB" w:rsidRDefault="00BA3AFA" w:rsidP="00BA3AFA"/>
    <w:p w14:paraId="23C4958F" w14:textId="77777777" w:rsidR="00BA3AFA" w:rsidRPr="00E071DB" w:rsidRDefault="00BA3AFA" w:rsidP="00BA3AFA">
      <w:pPr>
        <w:spacing w:line="240" w:lineRule="atLeast"/>
        <w:rPr>
          <w:snapToGrid w:val="0"/>
          <w:lang w:eastAsia="fr-FR"/>
        </w:rPr>
      </w:pP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111"/>
        <w:gridCol w:w="1418"/>
        <w:gridCol w:w="2268"/>
        <w:gridCol w:w="1560"/>
      </w:tblGrid>
      <w:tr w:rsidR="00BA3AFA" w:rsidRPr="00E071DB" w14:paraId="6F9FF63C" w14:textId="77777777" w:rsidTr="008653DE">
        <w:trPr>
          <w:jc w:val="center"/>
        </w:trPr>
        <w:tc>
          <w:tcPr>
            <w:tcW w:w="4111" w:type="dxa"/>
            <w:tcBorders>
              <w:top w:val="nil"/>
              <w:left w:val="nil"/>
              <w:bottom w:val="single" w:sz="4" w:space="0" w:color="auto"/>
              <w:right w:val="nil"/>
            </w:tcBorders>
          </w:tcPr>
          <w:p w14:paraId="47AA6185" w14:textId="77777777" w:rsidR="00BA3AFA" w:rsidRPr="00E071DB" w:rsidRDefault="00BA3AFA" w:rsidP="008653DE">
            <w:pPr>
              <w:keepLines/>
              <w:spacing w:line="240" w:lineRule="atLeast"/>
              <w:ind w:left="40" w:right="40"/>
              <w:jc w:val="center"/>
              <w:rPr>
                <w:b/>
                <w:snapToGrid w:val="0"/>
                <w:color w:val="000000"/>
                <w:sz w:val="28"/>
                <w:u w:val="single"/>
                <w:lang w:eastAsia="fr-FR"/>
              </w:rPr>
            </w:pPr>
            <w:r w:rsidRPr="00E071DB">
              <w:rPr>
                <w:b/>
                <w:snapToGrid w:val="0"/>
                <w:color w:val="000000"/>
                <w:sz w:val="28"/>
                <w:u w:val="single"/>
                <w:lang w:eastAsia="fr-FR"/>
              </w:rPr>
              <w:t>Planned Periodic Audits</w:t>
            </w:r>
          </w:p>
          <w:p w14:paraId="6E6C0B99"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top w:val="nil"/>
              <w:left w:val="nil"/>
              <w:bottom w:val="single" w:sz="4" w:space="0" w:color="auto"/>
              <w:right w:val="nil"/>
            </w:tcBorders>
          </w:tcPr>
          <w:p w14:paraId="4205D615"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2268" w:type="dxa"/>
            <w:tcBorders>
              <w:top w:val="nil"/>
              <w:left w:val="nil"/>
              <w:bottom w:val="single" w:sz="4" w:space="0" w:color="auto"/>
              <w:right w:val="nil"/>
            </w:tcBorders>
          </w:tcPr>
          <w:p w14:paraId="74F2B3E0"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1560" w:type="dxa"/>
            <w:tcBorders>
              <w:top w:val="nil"/>
              <w:left w:val="nil"/>
              <w:bottom w:val="single" w:sz="4" w:space="0" w:color="auto"/>
              <w:right w:val="nil"/>
            </w:tcBorders>
          </w:tcPr>
          <w:p w14:paraId="1DEB86D2" w14:textId="77777777" w:rsidR="00BA3AFA" w:rsidRPr="00E071DB" w:rsidRDefault="00BA3AFA" w:rsidP="008653DE">
            <w:pPr>
              <w:keepNext/>
              <w:keepLines/>
              <w:spacing w:line="240" w:lineRule="atLeast"/>
              <w:ind w:left="40" w:right="40"/>
              <w:jc w:val="center"/>
              <w:rPr>
                <w:b/>
                <w:snapToGrid w:val="0"/>
                <w:color w:val="000000"/>
                <w:lang w:eastAsia="fr-FR"/>
              </w:rPr>
            </w:pPr>
          </w:p>
        </w:tc>
      </w:tr>
      <w:tr w:rsidR="00BA3AFA" w:rsidRPr="00E071DB" w14:paraId="5DE63020" w14:textId="77777777" w:rsidTr="008653DE">
        <w:trPr>
          <w:jc w:val="center"/>
        </w:trPr>
        <w:tc>
          <w:tcPr>
            <w:tcW w:w="4111" w:type="dxa"/>
            <w:tcBorders>
              <w:bottom w:val="double" w:sz="4" w:space="0" w:color="auto"/>
              <w:right w:val="double" w:sz="4" w:space="0" w:color="auto"/>
            </w:tcBorders>
          </w:tcPr>
          <w:p w14:paraId="66B654BB" w14:textId="77777777" w:rsidR="00BA3AFA" w:rsidRPr="00E071DB" w:rsidRDefault="00BA3AFA" w:rsidP="008653DE">
            <w:pPr>
              <w:keepNext/>
              <w:keepLines/>
              <w:spacing w:line="240" w:lineRule="atLeast"/>
              <w:ind w:left="40" w:right="40"/>
              <w:rPr>
                <w:b/>
                <w:snapToGrid w:val="0"/>
                <w:color w:val="000000"/>
                <w:lang w:eastAsia="fr-FR"/>
              </w:rPr>
            </w:pPr>
            <w:r w:rsidRPr="00E071DB">
              <w:rPr>
                <w:b/>
                <w:snapToGrid w:val="0"/>
                <w:color w:val="000000"/>
                <w:lang w:eastAsia="fr-FR"/>
              </w:rPr>
              <w:t>To be carried out between</w:t>
            </w:r>
          </w:p>
        </w:tc>
        <w:tc>
          <w:tcPr>
            <w:tcW w:w="1418" w:type="dxa"/>
            <w:tcBorders>
              <w:left w:val="double" w:sz="4" w:space="0" w:color="auto"/>
              <w:bottom w:val="double" w:sz="4" w:space="0" w:color="auto"/>
            </w:tcBorders>
          </w:tcPr>
          <w:p w14:paraId="7BDD6A5D"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Date audit carried out</w:t>
            </w:r>
          </w:p>
        </w:tc>
        <w:tc>
          <w:tcPr>
            <w:tcW w:w="2268" w:type="dxa"/>
            <w:tcBorders>
              <w:bottom w:val="double" w:sz="4" w:space="0" w:color="auto"/>
            </w:tcBorders>
          </w:tcPr>
          <w:p w14:paraId="78466938"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Name of Auditor</w:t>
            </w:r>
          </w:p>
        </w:tc>
        <w:tc>
          <w:tcPr>
            <w:tcW w:w="1560" w:type="dxa"/>
            <w:tcBorders>
              <w:bottom w:val="double" w:sz="4" w:space="0" w:color="auto"/>
            </w:tcBorders>
          </w:tcPr>
          <w:p w14:paraId="403F77DD"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Signature &amp; Stamp</w:t>
            </w:r>
          </w:p>
        </w:tc>
      </w:tr>
      <w:tr w:rsidR="00BA3AFA" w:rsidRPr="00E071DB" w14:paraId="0D263A1C" w14:textId="77777777" w:rsidTr="008653DE">
        <w:trPr>
          <w:jc w:val="center"/>
        </w:trPr>
        <w:tc>
          <w:tcPr>
            <w:tcW w:w="4111" w:type="dxa"/>
            <w:tcBorders>
              <w:top w:val="double" w:sz="4" w:space="0" w:color="auto"/>
              <w:bottom w:val="nil"/>
              <w:right w:val="double" w:sz="4" w:space="0" w:color="auto"/>
            </w:tcBorders>
          </w:tcPr>
          <w:p w14:paraId="62D12978" w14:textId="77777777" w:rsidR="00BA3AFA" w:rsidRPr="00E071DB" w:rsidRDefault="00BA3AFA" w:rsidP="008653DE">
            <w:pPr>
              <w:keepLines/>
              <w:spacing w:line="240" w:lineRule="atLeast"/>
              <w:ind w:left="40" w:right="40"/>
              <w:rPr>
                <w:b/>
                <w:snapToGrid w:val="0"/>
                <w:color w:val="000000"/>
                <w:lang w:eastAsia="fr-FR"/>
              </w:rPr>
            </w:pPr>
          </w:p>
          <w:p w14:paraId="0D30C560" w14:textId="62FB0CBB" w:rsidR="00BA3AFA" w:rsidRPr="00E071DB" w:rsidRDefault="00BA3AFA" w:rsidP="008653DE">
            <w:pPr>
              <w:keepLines/>
              <w:spacing w:line="240" w:lineRule="atLeast"/>
              <w:ind w:left="40" w:right="40"/>
              <w:rPr>
                <w:b/>
                <w:snapToGrid w:val="0"/>
                <w:color w:val="000000"/>
                <w:lang w:eastAsia="fr-FR"/>
              </w:rPr>
            </w:pPr>
            <w:r w:rsidRPr="00E071DB">
              <w:rPr>
                <w:b/>
                <w:snapToGrid w:val="0"/>
                <w:color w:val="000000"/>
                <w:lang w:eastAsia="fr-FR"/>
              </w:rPr>
              <w:t xml:space="preserve">…../…../…..  and   </w:t>
            </w:r>
            <w:r w:rsidR="008A1804" w:rsidRPr="00E071DB">
              <w:rPr>
                <w:b/>
                <w:snapToGrid w:val="0"/>
                <w:color w:val="000000"/>
                <w:lang w:eastAsia="fr-FR"/>
              </w:rPr>
              <w:t>….</w:t>
            </w:r>
            <w:r w:rsidR="008A1804">
              <w:rPr>
                <w:b/>
                <w:snapToGrid w:val="0"/>
                <w:color w:val="000000"/>
                <w:lang w:eastAsia="fr-FR"/>
              </w:rPr>
              <w:t xml:space="preserve"> </w:t>
            </w:r>
            <w:r w:rsidRPr="00E071DB">
              <w:rPr>
                <w:b/>
                <w:snapToGrid w:val="0"/>
                <w:color w:val="000000"/>
                <w:lang w:eastAsia="fr-FR"/>
              </w:rPr>
              <w:t>/</w:t>
            </w:r>
            <w:r w:rsidR="008A1804" w:rsidRPr="00E071DB">
              <w:rPr>
                <w:b/>
                <w:snapToGrid w:val="0"/>
                <w:color w:val="000000"/>
                <w:lang w:eastAsia="fr-FR"/>
              </w:rPr>
              <w:t>…. /….</w:t>
            </w:r>
            <w:r w:rsidRPr="00E071DB">
              <w:rPr>
                <w:b/>
                <w:snapToGrid w:val="0"/>
                <w:color w:val="000000"/>
                <w:lang w:eastAsia="fr-FR"/>
              </w:rPr>
              <w:br/>
            </w:r>
            <w:r w:rsidRPr="00E071DB">
              <w:rPr>
                <w:i/>
                <w:snapToGrid w:val="0"/>
                <w:color w:val="000000"/>
                <w:lang w:eastAsia="fr-FR"/>
              </w:rPr>
              <w:t>[</w:t>
            </w:r>
            <w:r w:rsidRPr="00E071DB">
              <w:rPr>
                <w:i/>
                <w:snapToGrid w:val="0"/>
                <w:color w:val="000000"/>
                <w:lang w:eastAsia="fr-FR"/>
              </w:rPr>
              <w:fldChar w:fldCharType="begin">
                <w:ffData>
                  <w:name w:val=""/>
                  <w:enabled/>
                  <w:calcOnExit w:val="0"/>
                  <w:statusText w:type="text" w:val="Enter Number"/>
                  <w:textInput>
                    <w:default w:val="Enter Number"/>
                  </w:textInput>
                </w:ffData>
              </w:fldChar>
            </w:r>
            <w:r w:rsidRPr="00E071DB">
              <w:rPr>
                <w:i/>
                <w:snapToGrid w:val="0"/>
                <w:color w:val="000000"/>
                <w:lang w:eastAsia="fr-FR"/>
              </w:rPr>
              <w:instrText xml:space="preserve"> FORMTEXT </w:instrText>
            </w:r>
            <w:r w:rsidRPr="00E071DB">
              <w:rPr>
                <w:i/>
                <w:snapToGrid w:val="0"/>
                <w:color w:val="000000"/>
                <w:lang w:eastAsia="fr-FR"/>
              </w:rPr>
            </w:r>
            <w:r w:rsidRPr="00E071DB">
              <w:rPr>
                <w:i/>
                <w:snapToGrid w:val="0"/>
                <w:color w:val="000000"/>
                <w:lang w:eastAsia="fr-FR"/>
              </w:rPr>
              <w:fldChar w:fldCharType="separate"/>
            </w:r>
            <w:r w:rsidRPr="00E071DB">
              <w:rPr>
                <w:i/>
                <w:snapToGrid w:val="0"/>
                <w:color w:val="000000"/>
                <w:lang w:eastAsia="fr-FR"/>
              </w:rPr>
              <w:t>Enter Number</w:t>
            </w:r>
            <w:r w:rsidRPr="00E071DB">
              <w:rPr>
                <w:i/>
                <w:snapToGrid w:val="0"/>
                <w:color w:val="000000"/>
                <w:lang w:eastAsia="fr-FR"/>
              </w:rPr>
              <w:fldChar w:fldCharType="end"/>
            </w:r>
            <w:r w:rsidRPr="00E071DB">
              <w:rPr>
                <w:i/>
                <w:snapToGrid w:val="0"/>
                <w:color w:val="000000"/>
                <w:lang w:eastAsia="fr-FR"/>
              </w:rPr>
              <w:t>]</w:t>
            </w:r>
          </w:p>
          <w:p w14:paraId="2310B31E"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top w:val="double" w:sz="4" w:space="0" w:color="auto"/>
              <w:left w:val="double" w:sz="4" w:space="0" w:color="auto"/>
              <w:bottom w:val="single" w:sz="4" w:space="0" w:color="auto"/>
            </w:tcBorders>
          </w:tcPr>
          <w:p w14:paraId="52B44510"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2268" w:type="dxa"/>
            <w:tcBorders>
              <w:top w:val="double" w:sz="4" w:space="0" w:color="auto"/>
              <w:bottom w:val="nil"/>
            </w:tcBorders>
          </w:tcPr>
          <w:p w14:paraId="68CA555F"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1560" w:type="dxa"/>
            <w:tcBorders>
              <w:top w:val="double" w:sz="4" w:space="0" w:color="auto"/>
              <w:bottom w:val="nil"/>
            </w:tcBorders>
          </w:tcPr>
          <w:p w14:paraId="353A0031" w14:textId="77777777" w:rsidR="00BA3AFA" w:rsidRPr="00E071DB" w:rsidRDefault="00BA3AFA" w:rsidP="008653DE">
            <w:pPr>
              <w:keepNext/>
              <w:keepLines/>
              <w:spacing w:line="240" w:lineRule="atLeast"/>
              <w:ind w:left="40" w:right="40"/>
              <w:jc w:val="center"/>
              <w:rPr>
                <w:b/>
                <w:snapToGrid w:val="0"/>
                <w:color w:val="000000"/>
                <w:lang w:eastAsia="fr-FR"/>
              </w:rPr>
            </w:pPr>
          </w:p>
        </w:tc>
      </w:tr>
      <w:tr w:rsidR="00BA3AFA" w:rsidRPr="00E071DB" w14:paraId="4B3FF2B7" w14:textId="77777777" w:rsidTr="008653DE">
        <w:trPr>
          <w:trHeight w:val="866"/>
          <w:jc w:val="center"/>
        </w:trPr>
        <w:tc>
          <w:tcPr>
            <w:tcW w:w="4111" w:type="dxa"/>
            <w:tcBorders>
              <w:left w:val="nil"/>
              <w:bottom w:val="nil"/>
              <w:right w:val="nil"/>
            </w:tcBorders>
          </w:tcPr>
          <w:p w14:paraId="0E9003A4" w14:textId="77777777" w:rsidR="00BA3AFA" w:rsidRPr="00E071DB" w:rsidRDefault="00BA3AFA" w:rsidP="008653DE">
            <w:pPr>
              <w:keepNext/>
              <w:keepLines/>
              <w:spacing w:line="240" w:lineRule="atLeast"/>
              <w:ind w:left="40" w:right="40"/>
              <w:rPr>
                <w:b/>
                <w:snapToGrid w:val="0"/>
                <w:color w:val="000000"/>
                <w:lang w:eastAsia="fr-FR"/>
              </w:rPr>
            </w:pPr>
          </w:p>
          <w:p w14:paraId="45E85849" w14:textId="77777777" w:rsidR="00BA3AFA" w:rsidRPr="00E071DB" w:rsidRDefault="00BA3AFA" w:rsidP="008653DE">
            <w:pPr>
              <w:keepNext/>
              <w:keepLines/>
              <w:spacing w:line="240" w:lineRule="atLeast"/>
              <w:ind w:left="40" w:right="40"/>
              <w:rPr>
                <w:b/>
                <w:snapToGrid w:val="0"/>
                <w:color w:val="000000"/>
                <w:lang w:eastAsia="fr-FR"/>
              </w:rPr>
            </w:pPr>
          </w:p>
        </w:tc>
        <w:tc>
          <w:tcPr>
            <w:tcW w:w="1418" w:type="dxa"/>
            <w:tcBorders>
              <w:top w:val="nil"/>
              <w:left w:val="nil"/>
              <w:bottom w:val="nil"/>
              <w:right w:val="nil"/>
            </w:tcBorders>
          </w:tcPr>
          <w:p w14:paraId="7D8FBAB6"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2268" w:type="dxa"/>
            <w:tcBorders>
              <w:left w:val="nil"/>
              <w:bottom w:val="nil"/>
              <w:right w:val="nil"/>
            </w:tcBorders>
          </w:tcPr>
          <w:p w14:paraId="0DFAE24A"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1560" w:type="dxa"/>
            <w:tcBorders>
              <w:left w:val="nil"/>
              <w:bottom w:val="nil"/>
              <w:right w:val="nil"/>
            </w:tcBorders>
          </w:tcPr>
          <w:p w14:paraId="6CC7E242" w14:textId="77777777" w:rsidR="00BA3AFA" w:rsidRPr="00E071DB" w:rsidRDefault="00BA3AFA" w:rsidP="008653DE">
            <w:pPr>
              <w:keepNext/>
              <w:keepLines/>
              <w:spacing w:line="240" w:lineRule="atLeast"/>
              <w:ind w:left="40" w:right="40"/>
              <w:jc w:val="center"/>
              <w:rPr>
                <w:b/>
                <w:snapToGrid w:val="0"/>
                <w:color w:val="000000"/>
                <w:lang w:eastAsia="fr-FR"/>
              </w:rPr>
            </w:pPr>
          </w:p>
        </w:tc>
      </w:tr>
      <w:tr w:rsidR="00BA3AFA" w:rsidRPr="00E071DB" w14:paraId="417C8953" w14:textId="77777777" w:rsidTr="008653DE">
        <w:trPr>
          <w:jc w:val="center"/>
        </w:trPr>
        <w:tc>
          <w:tcPr>
            <w:tcW w:w="4111" w:type="dxa"/>
            <w:tcBorders>
              <w:top w:val="nil"/>
              <w:left w:val="nil"/>
              <w:bottom w:val="single" w:sz="4" w:space="0" w:color="auto"/>
              <w:right w:val="nil"/>
            </w:tcBorders>
          </w:tcPr>
          <w:p w14:paraId="6F4F3051" w14:textId="77777777" w:rsidR="00BA3AFA" w:rsidRPr="00E071DB" w:rsidRDefault="00BA3AFA" w:rsidP="008653DE">
            <w:pPr>
              <w:keepNext/>
              <w:keepLines/>
              <w:spacing w:line="240" w:lineRule="atLeast"/>
              <w:ind w:left="40" w:right="40"/>
              <w:jc w:val="center"/>
              <w:rPr>
                <w:b/>
                <w:snapToGrid w:val="0"/>
                <w:color w:val="000000"/>
                <w:sz w:val="28"/>
                <w:u w:val="single"/>
                <w:lang w:eastAsia="fr-FR"/>
              </w:rPr>
            </w:pPr>
            <w:r w:rsidRPr="00E071DB">
              <w:rPr>
                <w:b/>
                <w:snapToGrid w:val="0"/>
                <w:color w:val="000000"/>
                <w:sz w:val="28"/>
                <w:u w:val="single"/>
                <w:lang w:eastAsia="fr-FR"/>
              </w:rPr>
              <w:t>Additional Audits</w:t>
            </w:r>
          </w:p>
          <w:p w14:paraId="4BFD8B76"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1418" w:type="dxa"/>
            <w:tcBorders>
              <w:top w:val="nil"/>
              <w:left w:val="nil"/>
              <w:bottom w:val="single" w:sz="4" w:space="0" w:color="auto"/>
              <w:right w:val="nil"/>
            </w:tcBorders>
          </w:tcPr>
          <w:p w14:paraId="58DC0768"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2268" w:type="dxa"/>
            <w:tcBorders>
              <w:top w:val="nil"/>
              <w:left w:val="nil"/>
              <w:bottom w:val="single" w:sz="4" w:space="0" w:color="auto"/>
              <w:right w:val="nil"/>
            </w:tcBorders>
          </w:tcPr>
          <w:p w14:paraId="0C14FCF2"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1560" w:type="dxa"/>
            <w:tcBorders>
              <w:top w:val="nil"/>
              <w:left w:val="nil"/>
              <w:bottom w:val="single" w:sz="4" w:space="0" w:color="auto"/>
              <w:right w:val="nil"/>
            </w:tcBorders>
          </w:tcPr>
          <w:p w14:paraId="1C38936D" w14:textId="77777777" w:rsidR="00BA3AFA" w:rsidRPr="00E071DB" w:rsidRDefault="00BA3AFA" w:rsidP="008653DE">
            <w:pPr>
              <w:keepNext/>
              <w:keepLines/>
              <w:spacing w:line="240" w:lineRule="atLeast"/>
              <w:ind w:left="40" w:right="40"/>
              <w:jc w:val="center"/>
              <w:rPr>
                <w:b/>
                <w:snapToGrid w:val="0"/>
                <w:color w:val="000000"/>
                <w:lang w:eastAsia="fr-FR"/>
              </w:rPr>
            </w:pPr>
          </w:p>
        </w:tc>
      </w:tr>
      <w:tr w:rsidR="00BA3AFA" w:rsidRPr="00E071DB" w14:paraId="2E65BE11" w14:textId="77777777" w:rsidTr="008653DE">
        <w:trPr>
          <w:jc w:val="center"/>
        </w:trPr>
        <w:tc>
          <w:tcPr>
            <w:tcW w:w="4111" w:type="dxa"/>
            <w:tcBorders>
              <w:bottom w:val="double" w:sz="4" w:space="0" w:color="auto"/>
              <w:right w:val="double" w:sz="4" w:space="0" w:color="auto"/>
            </w:tcBorders>
          </w:tcPr>
          <w:p w14:paraId="61AD0EFD" w14:textId="77777777" w:rsidR="00BA3AFA" w:rsidRPr="00E071DB" w:rsidRDefault="00BA3AFA" w:rsidP="008653DE">
            <w:pPr>
              <w:keepLines/>
              <w:spacing w:line="240" w:lineRule="atLeast"/>
              <w:ind w:left="40" w:right="40"/>
              <w:rPr>
                <w:b/>
                <w:snapToGrid w:val="0"/>
                <w:color w:val="000000"/>
                <w:lang w:eastAsia="fr-FR"/>
              </w:rPr>
            </w:pPr>
            <w:r w:rsidRPr="00E071DB">
              <w:rPr>
                <w:b/>
                <w:snapToGrid w:val="0"/>
                <w:color w:val="000000"/>
                <w:lang w:eastAsia="fr-FR"/>
              </w:rPr>
              <w:t>Purpose and authorisation</w:t>
            </w:r>
          </w:p>
        </w:tc>
        <w:tc>
          <w:tcPr>
            <w:tcW w:w="1418" w:type="dxa"/>
            <w:tcBorders>
              <w:left w:val="double" w:sz="4" w:space="0" w:color="auto"/>
              <w:bottom w:val="double" w:sz="4" w:space="0" w:color="auto"/>
            </w:tcBorders>
          </w:tcPr>
          <w:p w14:paraId="4724F7F2"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Date audit carried out</w:t>
            </w:r>
          </w:p>
        </w:tc>
        <w:tc>
          <w:tcPr>
            <w:tcW w:w="2268" w:type="dxa"/>
            <w:tcBorders>
              <w:bottom w:val="double" w:sz="4" w:space="0" w:color="auto"/>
            </w:tcBorders>
          </w:tcPr>
          <w:p w14:paraId="7048D84D"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Name of Auditor</w:t>
            </w:r>
          </w:p>
        </w:tc>
        <w:tc>
          <w:tcPr>
            <w:tcW w:w="1560" w:type="dxa"/>
            <w:tcBorders>
              <w:bottom w:val="double" w:sz="4" w:space="0" w:color="auto"/>
            </w:tcBorders>
          </w:tcPr>
          <w:p w14:paraId="359EF690"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Signature &amp; Stamp</w:t>
            </w:r>
          </w:p>
        </w:tc>
      </w:tr>
      <w:tr w:rsidR="00BA3AFA" w:rsidRPr="00E071DB" w14:paraId="338D61F4" w14:textId="77777777" w:rsidTr="008653DE">
        <w:trPr>
          <w:jc w:val="center"/>
        </w:trPr>
        <w:tc>
          <w:tcPr>
            <w:tcW w:w="4111" w:type="dxa"/>
            <w:tcBorders>
              <w:top w:val="double" w:sz="4" w:space="0" w:color="auto"/>
              <w:right w:val="double" w:sz="4" w:space="0" w:color="auto"/>
            </w:tcBorders>
          </w:tcPr>
          <w:p w14:paraId="10395E28" w14:textId="77777777" w:rsidR="00BA3AFA" w:rsidRPr="00E071DB" w:rsidRDefault="00BA3AFA" w:rsidP="008653DE">
            <w:pPr>
              <w:keepLines/>
              <w:spacing w:line="240" w:lineRule="atLeast"/>
              <w:ind w:left="40" w:right="40"/>
              <w:rPr>
                <w:b/>
                <w:snapToGrid w:val="0"/>
                <w:color w:val="000000"/>
                <w:lang w:eastAsia="fr-FR"/>
              </w:rPr>
            </w:pPr>
          </w:p>
          <w:p w14:paraId="03DDDF0E" w14:textId="77777777" w:rsidR="00BA3AFA" w:rsidRPr="00E071DB" w:rsidRDefault="00BA3AFA" w:rsidP="008653DE">
            <w:pPr>
              <w:keepLines/>
              <w:spacing w:line="240" w:lineRule="atLeast"/>
              <w:ind w:left="40" w:right="40"/>
              <w:rPr>
                <w:b/>
                <w:snapToGrid w:val="0"/>
                <w:color w:val="000000"/>
                <w:lang w:eastAsia="fr-FR"/>
              </w:rPr>
            </w:pPr>
          </w:p>
          <w:p w14:paraId="71C2CA3D"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top w:val="double" w:sz="4" w:space="0" w:color="auto"/>
              <w:left w:val="double" w:sz="4" w:space="0" w:color="auto"/>
            </w:tcBorders>
          </w:tcPr>
          <w:p w14:paraId="58D5822A" w14:textId="77777777" w:rsidR="00BA3AFA" w:rsidRPr="00E071DB" w:rsidRDefault="00BA3AFA" w:rsidP="008653DE">
            <w:pPr>
              <w:keepNext/>
              <w:keepLines/>
              <w:spacing w:line="240" w:lineRule="atLeast"/>
              <w:ind w:left="40" w:right="40"/>
              <w:rPr>
                <w:b/>
                <w:snapToGrid w:val="0"/>
                <w:color w:val="000000"/>
                <w:lang w:eastAsia="fr-FR"/>
              </w:rPr>
            </w:pPr>
          </w:p>
        </w:tc>
        <w:tc>
          <w:tcPr>
            <w:tcW w:w="2268" w:type="dxa"/>
            <w:tcBorders>
              <w:top w:val="double" w:sz="4" w:space="0" w:color="auto"/>
            </w:tcBorders>
          </w:tcPr>
          <w:p w14:paraId="11EF76C7" w14:textId="77777777" w:rsidR="00BA3AFA" w:rsidRPr="00E071DB" w:rsidRDefault="00BA3AFA" w:rsidP="008653DE">
            <w:pPr>
              <w:keepNext/>
              <w:keepLines/>
              <w:spacing w:line="240" w:lineRule="atLeast"/>
              <w:ind w:left="40" w:right="40"/>
              <w:rPr>
                <w:b/>
                <w:snapToGrid w:val="0"/>
                <w:color w:val="000000"/>
                <w:lang w:eastAsia="fr-FR"/>
              </w:rPr>
            </w:pPr>
          </w:p>
        </w:tc>
        <w:tc>
          <w:tcPr>
            <w:tcW w:w="1560" w:type="dxa"/>
            <w:tcBorders>
              <w:top w:val="double" w:sz="4" w:space="0" w:color="auto"/>
            </w:tcBorders>
          </w:tcPr>
          <w:p w14:paraId="2AAC6AE3" w14:textId="77777777" w:rsidR="00BA3AFA" w:rsidRPr="00E071DB" w:rsidRDefault="00BA3AFA" w:rsidP="008653DE">
            <w:pPr>
              <w:keepNext/>
              <w:keepLines/>
              <w:spacing w:line="240" w:lineRule="atLeast"/>
              <w:ind w:left="40" w:right="40"/>
              <w:rPr>
                <w:b/>
                <w:snapToGrid w:val="0"/>
                <w:color w:val="000000"/>
                <w:lang w:eastAsia="fr-FR"/>
              </w:rPr>
            </w:pPr>
          </w:p>
        </w:tc>
      </w:tr>
      <w:tr w:rsidR="00BA3AFA" w:rsidRPr="00E071DB" w14:paraId="4D9A021D" w14:textId="77777777" w:rsidTr="008653DE">
        <w:trPr>
          <w:jc w:val="center"/>
        </w:trPr>
        <w:tc>
          <w:tcPr>
            <w:tcW w:w="4111" w:type="dxa"/>
            <w:tcBorders>
              <w:right w:val="double" w:sz="4" w:space="0" w:color="auto"/>
            </w:tcBorders>
          </w:tcPr>
          <w:p w14:paraId="51F39F29" w14:textId="77777777" w:rsidR="00BA3AFA" w:rsidRPr="00E071DB" w:rsidRDefault="00BA3AFA" w:rsidP="008653DE">
            <w:pPr>
              <w:keepLines/>
              <w:spacing w:line="240" w:lineRule="atLeast"/>
              <w:ind w:left="40" w:right="40"/>
              <w:rPr>
                <w:b/>
                <w:snapToGrid w:val="0"/>
                <w:color w:val="000000"/>
                <w:lang w:eastAsia="fr-FR"/>
              </w:rPr>
            </w:pPr>
          </w:p>
          <w:p w14:paraId="0A2DD9B7" w14:textId="77777777" w:rsidR="00BA3AFA" w:rsidRPr="00E071DB" w:rsidRDefault="00BA3AFA" w:rsidP="008653DE">
            <w:pPr>
              <w:keepLines/>
              <w:spacing w:line="240" w:lineRule="atLeast"/>
              <w:ind w:left="40" w:right="40"/>
              <w:rPr>
                <w:b/>
                <w:snapToGrid w:val="0"/>
                <w:color w:val="000000"/>
                <w:lang w:eastAsia="fr-FR"/>
              </w:rPr>
            </w:pPr>
          </w:p>
          <w:p w14:paraId="1C05F196"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left w:val="double" w:sz="4" w:space="0" w:color="auto"/>
            </w:tcBorders>
          </w:tcPr>
          <w:p w14:paraId="2B11D27F" w14:textId="77777777" w:rsidR="00BA3AFA" w:rsidRPr="00E071DB" w:rsidRDefault="00BA3AFA" w:rsidP="008653DE">
            <w:pPr>
              <w:keepNext/>
              <w:keepLines/>
              <w:spacing w:line="240" w:lineRule="atLeast"/>
              <w:ind w:left="40" w:right="40"/>
              <w:rPr>
                <w:b/>
                <w:snapToGrid w:val="0"/>
                <w:color w:val="000000"/>
                <w:lang w:eastAsia="fr-FR"/>
              </w:rPr>
            </w:pPr>
          </w:p>
        </w:tc>
        <w:tc>
          <w:tcPr>
            <w:tcW w:w="2268" w:type="dxa"/>
          </w:tcPr>
          <w:p w14:paraId="65C52528" w14:textId="77777777" w:rsidR="00BA3AFA" w:rsidRPr="00E071DB" w:rsidRDefault="00BA3AFA" w:rsidP="008653DE">
            <w:pPr>
              <w:keepNext/>
              <w:keepLines/>
              <w:spacing w:line="240" w:lineRule="atLeast"/>
              <w:ind w:left="40" w:right="40"/>
              <w:rPr>
                <w:b/>
                <w:snapToGrid w:val="0"/>
                <w:color w:val="000000"/>
                <w:lang w:eastAsia="fr-FR"/>
              </w:rPr>
            </w:pPr>
          </w:p>
        </w:tc>
        <w:tc>
          <w:tcPr>
            <w:tcW w:w="1560" w:type="dxa"/>
          </w:tcPr>
          <w:p w14:paraId="572F5342" w14:textId="77777777" w:rsidR="00BA3AFA" w:rsidRPr="00E071DB" w:rsidRDefault="00BA3AFA" w:rsidP="008653DE">
            <w:pPr>
              <w:keepNext/>
              <w:keepLines/>
              <w:spacing w:line="240" w:lineRule="atLeast"/>
              <w:ind w:left="40" w:right="40"/>
              <w:rPr>
                <w:b/>
                <w:snapToGrid w:val="0"/>
                <w:color w:val="000000"/>
                <w:lang w:eastAsia="fr-FR"/>
              </w:rPr>
            </w:pPr>
          </w:p>
        </w:tc>
      </w:tr>
      <w:tr w:rsidR="00BA3AFA" w:rsidRPr="00E071DB" w14:paraId="3F1006C8" w14:textId="77777777" w:rsidTr="008653DE">
        <w:trPr>
          <w:jc w:val="center"/>
        </w:trPr>
        <w:tc>
          <w:tcPr>
            <w:tcW w:w="4111" w:type="dxa"/>
            <w:tcBorders>
              <w:right w:val="double" w:sz="4" w:space="0" w:color="auto"/>
            </w:tcBorders>
          </w:tcPr>
          <w:p w14:paraId="284FE508" w14:textId="77777777" w:rsidR="00BA3AFA" w:rsidRPr="00E071DB" w:rsidRDefault="00BA3AFA" w:rsidP="008653DE">
            <w:pPr>
              <w:keepLines/>
              <w:spacing w:line="240" w:lineRule="atLeast"/>
              <w:ind w:left="40" w:right="40"/>
              <w:rPr>
                <w:b/>
                <w:snapToGrid w:val="0"/>
                <w:color w:val="000000"/>
                <w:lang w:eastAsia="fr-FR"/>
              </w:rPr>
            </w:pPr>
          </w:p>
          <w:p w14:paraId="1C123D39" w14:textId="77777777" w:rsidR="00BA3AFA" w:rsidRPr="00E071DB" w:rsidRDefault="00BA3AFA" w:rsidP="008653DE">
            <w:pPr>
              <w:keepLines/>
              <w:spacing w:line="240" w:lineRule="atLeast"/>
              <w:ind w:left="40" w:right="40"/>
              <w:rPr>
                <w:b/>
                <w:snapToGrid w:val="0"/>
                <w:color w:val="000000"/>
                <w:lang w:eastAsia="fr-FR"/>
              </w:rPr>
            </w:pPr>
          </w:p>
          <w:p w14:paraId="02C37AF8"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left w:val="double" w:sz="4" w:space="0" w:color="auto"/>
            </w:tcBorders>
          </w:tcPr>
          <w:p w14:paraId="2051259B" w14:textId="77777777" w:rsidR="00BA3AFA" w:rsidRPr="00E071DB" w:rsidRDefault="00BA3AFA" w:rsidP="008653DE">
            <w:pPr>
              <w:keepNext/>
              <w:keepLines/>
              <w:spacing w:line="240" w:lineRule="atLeast"/>
              <w:ind w:left="40" w:right="40"/>
              <w:rPr>
                <w:b/>
                <w:snapToGrid w:val="0"/>
                <w:color w:val="000000"/>
                <w:lang w:eastAsia="fr-FR"/>
              </w:rPr>
            </w:pPr>
          </w:p>
        </w:tc>
        <w:tc>
          <w:tcPr>
            <w:tcW w:w="2268" w:type="dxa"/>
          </w:tcPr>
          <w:p w14:paraId="641C76E9" w14:textId="77777777" w:rsidR="00BA3AFA" w:rsidRPr="00E071DB" w:rsidRDefault="00BA3AFA" w:rsidP="008653DE">
            <w:pPr>
              <w:keepNext/>
              <w:keepLines/>
              <w:spacing w:line="240" w:lineRule="atLeast"/>
              <w:ind w:left="40" w:right="40"/>
              <w:rPr>
                <w:b/>
                <w:snapToGrid w:val="0"/>
                <w:color w:val="000000"/>
                <w:lang w:eastAsia="fr-FR"/>
              </w:rPr>
            </w:pPr>
          </w:p>
        </w:tc>
        <w:tc>
          <w:tcPr>
            <w:tcW w:w="1560" w:type="dxa"/>
          </w:tcPr>
          <w:p w14:paraId="330AC40D" w14:textId="77777777" w:rsidR="00BA3AFA" w:rsidRPr="00E071DB" w:rsidRDefault="00BA3AFA" w:rsidP="008653DE">
            <w:pPr>
              <w:keepNext/>
              <w:keepLines/>
              <w:spacing w:line="240" w:lineRule="atLeast"/>
              <w:ind w:left="40" w:right="40"/>
              <w:rPr>
                <w:b/>
                <w:snapToGrid w:val="0"/>
                <w:color w:val="000000"/>
                <w:lang w:eastAsia="fr-FR"/>
              </w:rPr>
            </w:pPr>
          </w:p>
        </w:tc>
      </w:tr>
      <w:tr w:rsidR="00BA3AFA" w:rsidRPr="00E071DB" w14:paraId="2481B9D7" w14:textId="77777777" w:rsidTr="008653DE">
        <w:trPr>
          <w:jc w:val="center"/>
        </w:trPr>
        <w:tc>
          <w:tcPr>
            <w:tcW w:w="4111" w:type="dxa"/>
            <w:tcBorders>
              <w:right w:val="double" w:sz="4" w:space="0" w:color="auto"/>
            </w:tcBorders>
          </w:tcPr>
          <w:p w14:paraId="64E0FB40" w14:textId="77777777" w:rsidR="00BA3AFA" w:rsidRPr="00E071DB" w:rsidRDefault="00BA3AFA" w:rsidP="008653DE">
            <w:pPr>
              <w:keepLines/>
              <w:spacing w:line="240" w:lineRule="atLeast"/>
              <w:ind w:left="40" w:right="40"/>
              <w:rPr>
                <w:b/>
                <w:snapToGrid w:val="0"/>
                <w:color w:val="000000"/>
                <w:lang w:eastAsia="fr-FR"/>
              </w:rPr>
            </w:pPr>
          </w:p>
          <w:p w14:paraId="2613A2DD" w14:textId="77777777" w:rsidR="00BA3AFA" w:rsidRPr="00E071DB" w:rsidRDefault="00BA3AFA" w:rsidP="008653DE">
            <w:pPr>
              <w:keepLines/>
              <w:spacing w:line="240" w:lineRule="atLeast"/>
              <w:ind w:left="40" w:right="40"/>
              <w:rPr>
                <w:b/>
                <w:snapToGrid w:val="0"/>
                <w:color w:val="000000"/>
                <w:lang w:eastAsia="fr-FR"/>
              </w:rPr>
            </w:pPr>
          </w:p>
          <w:p w14:paraId="5A5BBF3E"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left w:val="double" w:sz="4" w:space="0" w:color="auto"/>
            </w:tcBorders>
          </w:tcPr>
          <w:p w14:paraId="0CC487E4" w14:textId="77777777" w:rsidR="00BA3AFA" w:rsidRPr="00E071DB" w:rsidRDefault="00BA3AFA" w:rsidP="008653DE">
            <w:pPr>
              <w:keepNext/>
              <w:keepLines/>
              <w:spacing w:line="240" w:lineRule="atLeast"/>
              <w:ind w:left="40" w:right="40"/>
              <w:rPr>
                <w:b/>
                <w:snapToGrid w:val="0"/>
                <w:color w:val="000000"/>
                <w:lang w:eastAsia="fr-FR"/>
              </w:rPr>
            </w:pPr>
          </w:p>
        </w:tc>
        <w:tc>
          <w:tcPr>
            <w:tcW w:w="2268" w:type="dxa"/>
          </w:tcPr>
          <w:p w14:paraId="6A9DEB8D" w14:textId="77777777" w:rsidR="00BA3AFA" w:rsidRPr="00E071DB" w:rsidRDefault="00BA3AFA" w:rsidP="008653DE">
            <w:pPr>
              <w:keepNext/>
              <w:keepLines/>
              <w:spacing w:line="240" w:lineRule="atLeast"/>
              <w:ind w:left="40" w:right="40"/>
              <w:rPr>
                <w:b/>
                <w:snapToGrid w:val="0"/>
                <w:color w:val="000000"/>
                <w:lang w:eastAsia="fr-FR"/>
              </w:rPr>
            </w:pPr>
          </w:p>
        </w:tc>
        <w:tc>
          <w:tcPr>
            <w:tcW w:w="1560" w:type="dxa"/>
          </w:tcPr>
          <w:p w14:paraId="47626321" w14:textId="77777777" w:rsidR="00BA3AFA" w:rsidRPr="00E071DB" w:rsidRDefault="00BA3AFA" w:rsidP="008653DE">
            <w:pPr>
              <w:keepNext/>
              <w:keepLines/>
              <w:spacing w:line="240" w:lineRule="atLeast"/>
              <w:ind w:left="40" w:right="40"/>
              <w:rPr>
                <w:b/>
                <w:snapToGrid w:val="0"/>
                <w:color w:val="000000"/>
                <w:lang w:eastAsia="fr-FR"/>
              </w:rPr>
            </w:pPr>
          </w:p>
        </w:tc>
      </w:tr>
    </w:tbl>
    <w:p w14:paraId="1FC32035" w14:textId="29FAFC0B" w:rsidR="00BA3AFA" w:rsidRDefault="00BA3AFA" w:rsidP="00BA3AFA">
      <w:pPr>
        <w:pStyle w:val="BodyText"/>
      </w:pPr>
    </w:p>
    <w:p w14:paraId="1CA40AA4" w14:textId="5E487D7A" w:rsidR="008A1804" w:rsidRDefault="008A1804">
      <w:pPr>
        <w:spacing w:after="200" w:line="276" w:lineRule="auto"/>
      </w:pPr>
    </w:p>
    <w:p w14:paraId="72B642BB" w14:textId="77777777" w:rsidR="008A1804" w:rsidRPr="008A1804" w:rsidRDefault="008A1804" w:rsidP="008A1804"/>
    <w:p w14:paraId="6DF04D9D" w14:textId="77777777" w:rsidR="008A1804" w:rsidRPr="008A1804" w:rsidRDefault="008A1804" w:rsidP="008A1804"/>
    <w:p w14:paraId="0FCDE2A3" w14:textId="77777777" w:rsidR="008A1804" w:rsidRPr="008A1804" w:rsidRDefault="008A1804" w:rsidP="008A1804"/>
    <w:p w14:paraId="047960B9" w14:textId="77777777" w:rsidR="008A1804" w:rsidRPr="008A1804" w:rsidRDefault="008A1804" w:rsidP="008A1804"/>
    <w:p w14:paraId="366F99BE" w14:textId="77777777" w:rsidR="008A1804" w:rsidRPr="008A1804" w:rsidRDefault="008A1804" w:rsidP="008A1804"/>
    <w:p w14:paraId="6033A605" w14:textId="77777777" w:rsidR="008A1804" w:rsidRPr="008A1804" w:rsidRDefault="008A1804" w:rsidP="008A1804"/>
    <w:p w14:paraId="7C48F743" w14:textId="77777777" w:rsidR="008A1804" w:rsidRPr="008A1804" w:rsidRDefault="008A1804" w:rsidP="008A1804"/>
    <w:p w14:paraId="1E029427" w14:textId="56F1088F" w:rsidR="008A1804" w:rsidRDefault="008A1804">
      <w:pPr>
        <w:spacing w:after="200" w:line="276" w:lineRule="auto"/>
      </w:pPr>
    </w:p>
    <w:p w14:paraId="1349F2D7" w14:textId="4DA0932B" w:rsidR="00BA3AFA" w:rsidRDefault="008A1804" w:rsidP="008A1804">
      <w:pPr>
        <w:tabs>
          <w:tab w:val="left" w:pos="1068"/>
        </w:tabs>
        <w:spacing w:after="200" w:line="276" w:lineRule="auto"/>
        <w:rPr>
          <w:sz w:val="22"/>
        </w:rPr>
      </w:pPr>
      <w:r>
        <w:tab/>
      </w:r>
      <w:bookmarkEnd w:id="96"/>
    </w:p>
    <w:sectPr w:rsidR="00BA3AFA" w:rsidSect="003A6A32">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4D0D44" w14:textId="77777777" w:rsidR="006D26EE" w:rsidRDefault="006D26EE" w:rsidP="003274DB">
      <w:r>
        <w:separator/>
      </w:r>
    </w:p>
    <w:p w14:paraId="78028EF0" w14:textId="77777777" w:rsidR="006D26EE" w:rsidRDefault="006D26EE"/>
  </w:endnote>
  <w:endnote w:type="continuationSeparator" w:id="0">
    <w:p w14:paraId="50FC54C4" w14:textId="77777777" w:rsidR="006D26EE" w:rsidRDefault="006D26EE" w:rsidP="003274DB">
      <w:r>
        <w:continuationSeparator/>
      </w:r>
    </w:p>
    <w:p w14:paraId="7B4CB6F8" w14:textId="77777777" w:rsidR="006D26EE" w:rsidRDefault="006D2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6AC97" w14:textId="77777777" w:rsidR="00EC01AA" w:rsidRDefault="00EC01A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EC01AA" w:rsidRDefault="00EC01A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EC01AA" w:rsidRDefault="00EC01A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EC01AA" w:rsidRDefault="00EC01A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EC01AA" w:rsidRDefault="00EC01AA"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386AA" w14:textId="0EA69338" w:rsidR="00EC01AA" w:rsidRDefault="00EC01AA" w:rsidP="008747E0">
    <w:pPr>
      <w:pStyle w:val="Footer"/>
    </w:pPr>
    <w:r w:rsidRPr="00442889">
      <w:rPr>
        <w:noProof/>
        <w:lang w:val="en-IE" w:eastAsia="en-IE"/>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xmlns:mv="urn:schemas-microsoft-com:mac:vml" xmlns:mo="http://schemas.microsoft.com/office/mac/office/2008/main">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EC01AA" w:rsidRPr="00ED2A8D" w:rsidRDefault="00EC01AA" w:rsidP="008747E0">
    <w:pPr>
      <w:pStyle w:val="Footer"/>
    </w:pPr>
  </w:p>
  <w:p w14:paraId="05175766" w14:textId="4098D326" w:rsidR="00EC01AA" w:rsidRPr="00ED2A8D" w:rsidRDefault="00EC01AA" w:rsidP="002735DD">
    <w:pPr>
      <w:pStyle w:val="Footer"/>
      <w:tabs>
        <w:tab w:val="left" w:pos="1781"/>
      </w:tabs>
    </w:pPr>
    <w:r>
      <w:tab/>
    </w:r>
  </w:p>
  <w:p w14:paraId="6B80A5D7" w14:textId="77777777" w:rsidR="00EC01AA" w:rsidRPr="00ED2A8D" w:rsidRDefault="00EC01AA" w:rsidP="008747E0">
    <w:pPr>
      <w:pStyle w:val="Footer"/>
    </w:pPr>
  </w:p>
  <w:p w14:paraId="41671561" w14:textId="6F50965C" w:rsidR="00EC01AA" w:rsidRPr="00ED2A8D" w:rsidRDefault="00EC01AA" w:rsidP="002735DD">
    <w:pPr>
      <w:pStyle w:val="Footer"/>
      <w:tabs>
        <w:tab w:val="left" w:pos="2139"/>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D9A86" w14:textId="77777777" w:rsidR="00EC01AA" w:rsidRDefault="00EC01AA"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xmlns:mv="urn:schemas-microsoft-com:mac:vml" xmlns:mo="http://schemas.microsoft.com/office/mac/office/2008/main">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0CC38E92" w:rsidR="00EC01AA" w:rsidRPr="00C907DF" w:rsidRDefault="00EC01A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8A1804">
      <w:rPr>
        <w:noProof/>
        <w:szCs w:val="15"/>
      </w:rPr>
      <w:t>1100</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72140416" w:rsidR="00EC01AA" w:rsidRPr="00525922" w:rsidRDefault="00EC01A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A075A" w14:textId="77777777" w:rsidR="00EC01AA" w:rsidRPr="00C716E5" w:rsidRDefault="00EC01AA" w:rsidP="00C716E5">
    <w:pPr>
      <w:pStyle w:val="Footer"/>
      <w:rPr>
        <w:sz w:val="15"/>
        <w:szCs w:val="15"/>
      </w:rPr>
    </w:pPr>
  </w:p>
  <w:p w14:paraId="6FC904F9" w14:textId="77777777" w:rsidR="00EC01AA" w:rsidRDefault="00EC01AA" w:rsidP="00C716E5">
    <w:pPr>
      <w:pStyle w:val="Footerportrait"/>
    </w:pPr>
  </w:p>
  <w:p w14:paraId="0DD0B946" w14:textId="46E6B36D" w:rsidR="00EC01AA" w:rsidRPr="00C907DF" w:rsidRDefault="006D26EE" w:rsidP="00C716E5">
    <w:pPr>
      <w:pStyle w:val="Footerportrait"/>
      <w:rPr>
        <w:rStyle w:val="PageNumber"/>
        <w:szCs w:val="15"/>
      </w:rPr>
    </w:pPr>
    <w:r>
      <w:fldChar w:fldCharType="begin"/>
    </w:r>
    <w:r>
      <w:instrText xml:space="preserve"> STYLEREF "Document type" \* MERGEFORMAT </w:instrText>
    </w:r>
    <w:r>
      <w:fldChar w:fldCharType="separate"/>
    </w:r>
    <w:r w:rsidR="0013052C">
      <w:t>IALA Guideline</w:t>
    </w:r>
    <w:r>
      <w:fldChar w:fldCharType="end"/>
    </w:r>
    <w:r w:rsidR="00EC01AA" w:rsidRPr="00C907DF">
      <w:t xml:space="preserve"> </w:t>
    </w:r>
    <w:r>
      <w:fldChar w:fldCharType="begin"/>
    </w:r>
    <w:r>
      <w:instrText xml:space="preserve"> STYLEREF "Document number" \* MERGEFORMAT </w:instrText>
    </w:r>
    <w:r>
      <w:fldChar w:fldCharType="separate"/>
    </w:r>
    <w:r w:rsidR="0013052C">
      <w:t>1100</w:t>
    </w:r>
    <w:r>
      <w:fldChar w:fldCharType="end"/>
    </w:r>
    <w:r w:rsidR="00EC01AA" w:rsidRPr="00C907DF">
      <w:t xml:space="preserve"> –</w:t>
    </w:r>
    <w:r w:rsidR="00EC01AA">
      <w:t xml:space="preserve"> </w:t>
    </w:r>
    <w:r>
      <w:fldChar w:fldCharType="begin"/>
    </w:r>
    <w:r>
      <w:instrText xml:space="preserve"> STYLEREF "Document name" \* MERGEFORMAT </w:instrText>
    </w:r>
    <w:r>
      <w:fldChar w:fldCharType="separate"/>
    </w:r>
    <w:r w:rsidR="0013052C">
      <w:t>the Accreditation and Approval Process for AtoN Personnel Training</w:t>
    </w:r>
    <w:r>
      <w:fldChar w:fldCharType="end"/>
    </w:r>
  </w:p>
  <w:p w14:paraId="1B606CCD" w14:textId="7C9F3286" w:rsidR="00EC01AA" w:rsidRPr="00C907DF" w:rsidRDefault="006D26EE" w:rsidP="00C716E5">
    <w:pPr>
      <w:pStyle w:val="Footerportrait"/>
    </w:pPr>
    <w:r>
      <w:fldChar w:fldCharType="begin"/>
    </w:r>
    <w:r>
      <w:instrText xml:space="preserve"> STYLEREF "Edition number" \* MERGEFORMAT </w:instrText>
    </w:r>
    <w:r>
      <w:fldChar w:fldCharType="separate"/>
    </w:r>
    <w:r w:rsidR="0013052C">
      <w:t>Edition 2.0</w:t>
    </w:r>
    <w:r>
      <w:fldChar w:fldCharType="end"/>
    </w:r>
    <w:r w:rsidR="00EC01AA">
      <w:t xml:space="preserve">  </w:t>
    </w:r>
    <w:r>
      <w:fldChar w:fldCharType="begin"/>
    </w:r>
    <w:r>
      <w:instrText xml:space="preserve"> STYLEREF "Document date" \* MERGE</w:instrText>
    </w:r>
    <w:r>
      <w:instrText xml:space="preserve">FORMAT </w:instrText>
    </w:r>
    <w:r>
      <w:fldChar w:fldCharType="separate"/>
    </w:r>
    <w:r w:rsidR="0013052C">
      <w:t>December 2017</w:t>
    </w:r>
    <w:r>
      <w:fldChar w:fldCharType="end"/>
    </w:r>
    <w:r w:rsidR="00EC01AA" w:rsidRPr="00C907DF">
      <w:tab/>
    </w:r>
    <w:r w:rsidR="00EC01AA">
      <w:t xml:space="preserve">P </w:t>
    </w:r>
    <w:r w:rsidR="00EC01AA" w:rsidRPr="00C907DF">
      <w:rPr>
        <w:rStyle w:val="PageNumber"/>
        <w:szCs w:val="15"/>
      </w:rPr>
      <w:fldChar w:fldCharType="begin"/>
    </w:r>
    <w:r w:rsidR="00EC01AA" w:rsidRPr="00C907DF">
      <w:rPr>
        <w:rStyle w:val="PageNumber"/>
        <w:szCs w:val="15"/>
      </w:rPr>
      <w:instrText xml:space="preserve">PAGE  </w:instrText>
    </w:r>
    <w:r w:rsidR="00EC01AA" w:rsidRPr="00C907DF">
      <w:rPr>
        <w:rStyle w:val="PageNumber"/>
        <w:szCs w:val="15"/>
      </w:rPr>
      <w:fldChar w:fldCharType="separate"/>
    </w:r>
    <w:r w:rsidR="0013052C">
      <w:rPr>
        <w:rStyle w:val="PageNumber"/>
        <w:szCs w:val="15"/>
      </w:rPr>
      <w:t>20</w:t>
    </w:r>
    <w:r w:rsidR="00EC01AA"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02E81" w14:textId="1FD5081F" w:rsidR="00EC01AA" w:rsidRPr="00DF58CA" w:rsidRDefault="00EC01AA" w:rsidP="00DF58CA">
    <w:pPr>
      <w:pStyle w:val="Footerportrait"/>
      <w:rPr>
        <w:rStyle w:val="PageNumber"/>
        <w:sz w:val="16"/>
        <w:szCs w:val="16"/>
      </w:rPr>
    </w:pPr>
    <w:r w:rsidRPr="00DF58CA">
      <w:rPr>
        <w:sz w:val="16"/>
        <w:szCs w:val="16"/>
      </w:rPr>
      <w:fldChar w:fldCharType="begin"/>
    </w:r>
    <w:r w:rsidRPr="00DF58CA">
      <w:rPr>
        <w:sz w:val="16"/>
        <w:szCs w:val="16"/>
      </w:rPr>
      <w:instrText xml:space="preserve"> STYLEREF "Document type" \* MERGEFORMAT </w:instrText>
    </w:r>
    <w:r w:rsidRPr="00DF58CA">
      <w:rPr>
        <w:sz w:val="16"/>
        <w:szCs w:val="16"/>
      </w:rPr>
      <w:fldChar w:fldCharType="separate"/>
    </w:r>
    <w:r w:rsidR="0013052C">
      <w:rPr>
        <w:sz w:val="16"/>
        <w:szCs w:val="16"/>
      </w:rPr>
      <w:t>IALA Guideline</w:t>
    </w:r>
    <w:r w:rsidRPr="00DF58CA">
      <w:rPr>
        <w:sz w:val="16"/>
        <w:szCs w:val="16"/>
      </w:rPr>
      <w:fldChar w:fldCharType="end"/>
    </w:r>
    <w:r w:rsidRPr="00DF58CA">
      <w:rPr>
        <w:sz w:val="16"/>
        <w:szCs w:val="16"/>
      </w:rPr>
      <w:t xml:space="preserve"> </w:t>
    </w:r>
    <w:r w:rsidRPr="00DF58CA">
      <w:rPr>
        <w:sz w:val="16"/>
        <w:szCs w:val="16"/>
      </w:rPr>
      <w:fldChar w:fldCharType="begin"/>
    </w:r>
    <w:r w:rsidRPr="00DF58CA">
      <w:rPr>
        <w:sz w:val="16"/>
        <w:szCs w:val="16"/>
      </w:rPr>
      <w:instrText xml:space="preserve"> STYLEREF "Document number" \* MERGEFORMAT </w:instrText>
    </w:r>
    <w:r w:rsidRPr="00DF58CA">
      <w:rPr>
        <w:sz w:val="16"/>
        <w:szCs w:val="16"/>
      </w:rPr>
      <w:fldChar w:fldCharType="separate"/>
    </w:r>
    <w:r w:rsidR="0013052C">
      <w:rPr>
        <w:sz w:val="16"/>
        <w:szCs w:val="16"/>
      </w:rPr>
      <w:t>1100</w:t>
    </w:r>
    <w:r w:rsidRPr="00DF58CA">
      <w:rPr>
        <w:sz w:val="16"/>
        <w:szCs w:val="16"/>
      </w:rPr>
      <w:fldChar w:fldCharType="end"/>
    </w:r>
    <w:r w:rsidRPr="00DF58CA">
      <w:rPr>
        <w:sz w:val="16"/>
        <w:szCs w:val="16"/>
      </w:rPr>
      <w:t xml:space="preserve"> – </w:t>
    </w:r>
    <w:r w:rsidRPr="00DF58CA">
      <w:rPr>
        <w:sz w:val="16"/>
        <w:szCs w:val="16"/>
      </w:rPr>
      <w:fldChar w:fldCharType="begin"/>
    </w:r>
    <w:r w:rsidRPr="00DF58CA">
      <w:rPr>
        <w:sz w:val="16"/>
        <w:szCs w:val="16"/>
      </w:rPr>
      <w:instrText xml:space="preserve"> STYLEREF "Document name" \* MERGEFORMAT </w:instrText>
    </w:r>
    <w:r w:rsidRPr="00DF58CA">
      <w:rPr>
        <w:sz w:val="16"/>
        <w:szCs w:val="16"/>
      </w:rPr>
      <w:fldChar w:fldCharType="separate"/>
    </w:r>
    <w:r w:rsidR="0013052C">
      <w:rPr>
        <w:sz w:val="16"/>
        <w:szCs w:val="16"/>
      </w:rPr>
      <w:t>the Accreditation and Approval Process for AtoN Personnel Training</w:t>
    </w:r>
    <w:r w:rsidRPr="00DF58CA">
      <w:rPr>
        <w:sz w:val="16"/>
        <w:szCs w:val="16"/>
      </w:rPr>
      <w:fldChar w:fldCharType="end"/>
    </w:r>
  </w:p>
  <w:p w14:paraId="60B39F26" w14:textId="7DDC3C6A" w:rsidR="00EC01AA" w:rsidRPr="00DF58CA" w:rsidRDefault="00EC01AA" w:rsidP="00DF58CA">
    <w:pPr>
      <w:pStyle w:val="Footer"/>
      <w:rPr>
        <w:sz w:val="16"/>
        <w:szCs w:val="16"/>
      </w:rPr>
    </w:pPr>
    <w:r w:rsidRPr="00DF58CA">
      <w:rPr>
        <w:sz w:val="16"/>
        <w:szCs w:val="16"/>
      </w:rPr>
      <w:fldChar w:fldCharType="begin"/>
    </w:r>
    <w:r w:rsidRPr="00DF58CA">
      <w:rPr>
        <w:sz w:val="16"/>
        <w:szCs w:val="16"/>
      </w:rPr>
      <w:instrText xml:space="preserve"> STYLEREF "Edition number" \* MERGEFORMAT </w:instrText>
    </w:r>
    <w:r w:rsidRPr="00DF58CA">
      <w:rPr>
        <w:sz w:val="16"/>
        <w:szCs w:val="16"/>
      </w:rPr>
      <w:fldChar w:fldCharType="separate"/>
    </w:r>
    <w:r w:rsidR="0013052C">
      <w:rPr>
        <w:noProof/>
        <w:sz w:val="16"/>
        <w:szCs w:val="16"/>
      </w:rPr>
      <w:t>Edition 2.0</w:t>
    </w:r>
    <w:r w:rsidRPr="00DF58CA">
      <w:rPr>
        <w:sz w:val="16"/>
        <w:szCs w:val="16"/>
      </w:rPr>
      <w:fldChar w:fldCharType="end"/>
    </w:r>
    <w:r w:rsidRPr="00DF58CA">
      <w:rPr>
        <w:sz w:val="16"/>
        <w:szCs w:val="16"/>
      </w:rPr>
      <w:t xml:space="preserve">  </w:t>
    </w:r>
    <w:r w:rsidRPr="00DF58CA">
      <w:rPr>
        <w:sz w:val="16"/>
        <w:szCs w:val="16"/>
      </w:rPr>
      <w:fldChar w:fldCharType="begin"/>
    </w:r>
    <w:r w:rsidRPr="00DF58CA">
      <w:rPr>
        <w:sz w:val="16"/>
        <w:szCs w:val="16"/>
      </w:rPr>
      <w:instrText xml:space="preserve"> STYLEREF "Document date" \* MERGEFORMAT </w:instrText>
    </w:r>
    <w:r w:rsidRPr="00DF58CA">
      <w:rPr>
        <w:sz w:val="16"/>
        <w:szCs w:val="16"/>
      </w:rPr>
      <w:fldChar w:fldCharType="separate"/>
    </w:r>
    <w:r w:rsidR="0013052C">
      <w:rPr>
        <w:noProof/>
        <w:sz w:val="16"/>
        <w:szCs w:val="16"/>
      </w:rPr>
      <w:t>December 2017</w:t>
    </w:r>
    <w:r w:rsidRPr="00DF58CA">
      <w:rPr>
        <w:sz w:val="16"/>
        <w:szCs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60C83" w14:textId="77777777" w:rsidR="00EC01AA" w:rsidRDefault="00EC01AA" w:rsidP="00C716E5">
    <w:pPr>
      <w:pStyle w:val="Footer"/>
    </w:pPr>
  </w:p>
  <w:p w14:paraId="663AE836" w14:textId="77777777" w:rsidR="00EC01AA" w:rsidRDefault="00EC01AA" w:rsidP="00C716E5">
    <w:pPr>
      <w:pStyle w:val="Footerportrait"/>
    </w:pPr>
  </w:p>
  <w:p w14:paraId="7CEB4BBC" w14:textId="18706D29" w:rsidR="00EC01AA" w:rsidRPr="00C907DF" w:rsidRDefault="006D26EE" w:rsidP="00760004">
    <w:pPr>
      <w:pStyle w:val="Footerportrait"/>
      <w:tabs>
        <w:tab w:val="clear" w:pos="10206"/>
        <w:tab w:val="right" w:pos="15704"/>
      </w:tabs>
    </w:pPr>
    <w:r>
      <w:fldChar w:fldCharType="begin"/>
    </w:r>
    <w:r>
      <w:instrText xml:space="preserve"> STYLEREF "Document type" \* MERGEFORMAT </w:instrText>
    </w:r>
    <w:r>
      <w:fldChar w:fldCharType="separate"/>
    </w:r>
    <w:r w:rsidR="0013052C">
      <w:t>IALA Guideline</w:t>
    </w:r>
    <w:r>
      <w:fldChar w:fldCharType="end"/>
    </w:r>
    <w:r w:rsidR="00EC01AA" w:rsidRPr="00C907DF">
      <w:t xml:space="preserve"> </w:t>
    </w:r>
    <w:r>
      <w:fldChar w:fldCharType="begin"/>
    </w:r>
    <w:r>
      <w:instrText xml:space="preserve"> STYLEREF "Document number" \* MERGEFORMAT </w:instrText>
    </w:r>
    <w:r>
      <w:fldChar w:fldCharType="separate"/>
    </w:r>
    <w:r w:rsidR="0013052C">
      <w:t>1100</w:t>
    </w:r>
    <w:r>
      <w:fldChar w:fldCharType="end"/>
    </w:r>
    <w:r w:rsidR="00EC01AA" w:rsidRPr="00C907DF">
      <w:t xml:space="preserve"> –</w:t>
    </w:r>
    <w:r w:rsidR="00EC01AA">
      <w:t xml:space="preserve"> </w:t>
    </w:r>
    <w:r>
      <w:fldChar w:fldCharType="begin"/>
    </w:r>
    <w:r>
      <w:instrText xml:space="preserve"> STYLEREF "Document name" \* MERGEFORMAT </w:instrText>
    </w:r>
    <w:r>
      <w:fldChar w:fldCharType="separate"/>
    </w:r>
    <w:r w:rsidR="0013052C">
      <w:t>the Accreditation and Approval Process for AtoN Personnel Training</w:t>
    </w:r>
    <w:r>
      <w:fldChar w:fldCharType="end"/>
    </w:r>
    <w:r w:rsidR="00EC01AA">
      <w:tab/>
    </w:r>
  </w:p>
  <w:p w14:paraId="69C56F9E" w14:textId="1CA05B36" w:rsidR="00EC01AA" w:rsidRPr="00C907DF" w:rsidRDefault="006D26EE" w:rsidP="00760004">
    <w:pPr>
      <w:pStyle w:val="Footerportrait"/>
      <w:tabs>
        <w:tab w:val="clear" w:pos="10206"/>
        <w:tab w:val="right" w:pos="15704"/>
      </w:tabs>
    </w:pPr>
    <w:r>
      <w:fldChar w:fldCharType="begin"/>
    </w:r>
    <w:r>
      <w:instrText xml:space="preserve"> STYLEREF "Edition number</w:instrText>
    </w:r>
    <w:r>
      <w:instrText xml:space="preserve">" \* MERGEFORMAT </w:instrText>
    </w:r>
    <w:r>
      <w:fldChar w:fldCharType="separate"/>
    </w:r>
    <w:r w:rsidR="0013052C">
      <w:t>Edition 2.0</w:t>
    </w:r>
    <w:r>
      <w:fldChar w:fldCharType="end"/>
    </w:r>
    <w:r w:rsidR="00EC01AA">
      <w:t xml:space="preserve">  </w:t>
    </w:r>
    <w:r>
      <w:fldChar w:fldCharType="begin"/>
    </w:r>
    <w:r>
      <w:instrText xml:space="preserve"> STYLEREF "Document date" \* MERGEFORMAT </w:instrText>
    </w:r>
    <w:r>
      <w:fldChar w:fldCharType="separate"/>
    </w:r>
    <w:r w:rsidR="0013052C">
      <w:t>December 2017</w:t>
    </w:r>
    <w:r>
      <w:fldChar w:fldCharType="end"/>
    </w:r>
    <w:r w:rsidR="00EC01AA">
      <w:tab/>
    </w:r>
    <w:r w:rsidR="00EC01AA">
      <w:rPr>
        <w:rStyle w:val="PageNumber"/>
        <w:szCs w:val="15"/>
      </w:rPr>
      <w:t xml:space="preserve">P </w:t>
    </w:r>
    <w:r w:rsidR="00EC01AA" w:rsidRPr="00C907DF">
      <w:rPr>
        <w:rStyle w:val="PageNumber"/>
        <w:szCs w:val="15"/>
      </w:rPr>
      <w:fldChar w:fldCharType="begin"/>
    </w:r>
    <w:r w:rsidR="00EC01AA" w:rsidRPr="00C907DF">
      <w:rPr>
        <w:rStyle w:val="PageNumber"/>
        <w:szCs w:val="15"/>
      </w:rPr>
      <w:instrText xml:space="preserve">PAGE  </w:instrText>
    </w:r>
    <w:r w:rsidR="00EC01AA" w:rsidRPr="00C907DF">
      <w:rPr>
        <w:rStyle w:val="PageNumber"/>
        <w:szCs w:val="15"/>
      </w:rPr>
      <w:fldChar w:fldCharType="separate"/>
    </w:r>
    <w:r w:rsidR="0013052C">
      <w:rPr>
        <w:rStyle w:val="PageNumber"/>
        <w:szCs w:val="15"/>
      </w:rPr>
      <w:t>34</w:t>
    </w:r>
    <w:r w:rsidR="00EC01AA"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EC9D68" w14:textId="77777777" w:rsidR="006D26EE" w:rsidRDefault="006D26EE" w:rsidP="003274DB">
      <w:r>
        <w:separator/>
      </w:r>
    </w:p>
    <w:p w14:paraId="395F6BA9" w14:textId="77777777" w:rsidR="006D26EE" w:rsidRDefault="006D26EE"/>
  </w:footnote>
  <w:footnote w:type="continuationSeparator" w:id="0">
    <w:p w14:paraId="71E315A0" w14:textId="77777777" w:rsidR="006D26EE" w:rsidRDefault="006D26EE" w:rsidP="003274DB">
      <w:r>
        <w:continuationSeparator/>
      </w:r>
    </w:p>
    <w:p w14:paraId="2FC19BA1" w14:textId="77777777" w:rsidR="006D26EE" w:rsidRDefault="006D26EE"/>
  </w:footnote>
  <w:footnote w:id="1">
    <w:p w14:paraId="647E7298" w14:textId="3951E3BA" w:rsidR="00EC01AA" w:rsidRPr="00813718" w:rsidRDefault="00EC01AA" w:rsidP="00813718">
      <w:pPr>
        <w:pStyle w:val="BodyText"/>
        <w:rPr>
          <w:sz w:val="18"/>
          <w:szCs w:val="18"/>
        </w:rPr>
      </w:pPr>
      <w:r w:rsidRPr="00813718">
        <w:rPr>
          <w:rStyle w:val="FootnoteReference"/>
          <w:sz w:val="18"/>
          <w:szCs w:val="18"/>
        </w:rPr>
        <w:footnoteRef/>
      </w:r>
      <w:r w:rsidRPr="00813718">
        <w:rPr>
          <w:sz w:val="18"/>
          <w:szCs w:val="18"/>
        </w:rPr>
        <w:t xml:space="preserve"> </w:t>
      </w:r>
      <w:r w:rsidRPr="00813718">
        <w:rPr>
          <w:rStyle w:val="BodyTextChar"/>
          <w:sz w:val="18"/>
          <w:szCs w:val="18"/>
        </w:rPr>
        <w:t xml:space="preserve">Note that potential Level 1 Managers should, where appropriate, participate in an IALA WWA Risk Management Workshop based on Model Course IALA WWA.L1.3 (Reference Model Course E 141/1). </w:t>
      </w:r>
    </w:p>
    <w:p w14:paraId="237C3731" w14:textId="53AD432A" w:rsidR="00EC01AA" w:rsidRPr="00F35A5E" w:rsidRDefault="00EC01AA" w:rsidP="00F35A5E">
      <w:pPr>
        <w:pStyle w:val="Bullet1"/>
        <w:numPr>
          <w:ilvl w:val="0"/>
          <w:numId w:val="0"/>
        </w:numPr>
        <w:spacing w:line="240" w:lineRule="auto"/>
        <w:outlineLvl w:val="0"/>
        <w:rPr>
          <w:rStyle w:val="BodyTextChar"/>
          <w:sz w:val="18"/>
          <w:szCs w:val="18"/>
        </w:rPr>
      </w:pPr>
    </w:p>
    <w:p w14:paraId="0ACCCF0E" w14:textId="444EF342" w:rsidR="00EC01AA" w:rsidRDefault="00EC01AA">
      <w:pPr>
        <w:pStyle w:val="FootnoteText"/>
      </w:pPr>
    </w:p>
  </w:footnote>
  <w:footnote w:id="2">
    <w:p w14:paraId="278B3BDC" w14:textId="00DF3957" w:rsidR="00EC01AA" w:rsidRDefault="00EC01AA">
      <w:pPr>
        <w:pStyle w:val="FootnoteText"/>
      </w:pPr>
      <w:r>
        <w:rPr>
          <w:rStyle w:val="FootnoteReference"/>
        </w:rPr>
        <w:footnoteRef/>
      </w:r>
      <w:r>
        <w:t xml:space="preserve"> Recognised by the Competent Authority</w:t>
      </w:r>
    </w:p>
  </w:footnote>
  <w:footnote w:id="3">
    <w:p w14:paraId="3A04D9C2" w14:textId="77777777" w:rsidR="00EC01AA" w:rsidRDefault="00EC01AA" w:rsidP="004D1458">
      <w:pPr>
        <w:pStyle w:val="FootnoteText"/>
      </w:pPr>
      <w:r>
        <w:rPr>
          <w:rStyle w:val="FootnoteReference"/>
        </w:rPr>
        <w:footnoteRef/>
      </w:r>
      <w:r>
        <w:t xml:space="preserve"> Note that in some States, the CA responsible for STCW training may be different from the CA responsible for AtoN training.</w:t>
      </w:r>
    </w:p>
  </w:footnote>
  <w:footnote w:id="4">
    <w:p w14:paraId="43CAD8F2" w14:textId="485004C4" w:rsidR="00EC01AA" w:rsidRPr="00AA3AD0" w:rsidRDefault="00EC01AA" w:rsidP="00DF58CA">
      <w:pPr>
        <w:pStyle w:val="FootnoteText"/>
        <w:rPr>
          <w:szCs w:val="18"/>
        </w:rPr>
      </w:pPr>
      <w:r w:rsidRPr="00AA3AD0">
        <w:rPr>
          <w:rStyle w:val="FootnoteReference"/>
          <w:szCs w:val="18"/>
        </w:rPr>
        <w:footnoteRef/>
      </w:r>
      <w:r w:rsidRPr="00AA3AD0">
        <w:rPr>
          <w:szCs w:val="18"/>
        </w:rPr>
        <w:t xml:space="preserve"> IALA Recommendation </w:t>
      </w:r>
      <w:r w:rsidR="002B23B9">
        <w:rPr>
          <w:szCs w:val="18"/>
        </w:rPr>
        <w:t xml:space="preserve">R0141 </w:t>
      </w:r>
      <w:r w:rsidR="002B23B9" w:rsidRPr="00AA3AD0">
        <w:rPr>
          <w:szCs w:val="18"/>
        </w:rPr>
        <w:t>Section</w:t>
      </w:r>
      <w:r w:rsidRPr="00AA3AD0">
        <w:rPr>
          <w:szCs w:val="18"/>
        </w:rPr>
        <w:t xml:space="preserve"> 4 provides guidance on instructors and teaching facilities.</w:t>
      </w:r>
    </w:p>
  </w:footnote>
  <w:footnote w:id="5">
    <w:p w14:paraId="71968847" w14:textId="7AEB9856" w:rsidR="00EC01AA" w:rsidRDefault="00EC01AA">
      <w:pPr>
        <w:pStyle w:val="FootnoteText"/>
      </w:pPr>
      <w:r>
        <w:rPr>
          <w:rStyle w:val="FootnoteReference"/>
        </w:rPr>
        <w:footnoteRef/>
      </w:r>
      <w:r>
        <w:t xml:space="preserve"> Principally IALA Recommendation </w:t>
      </w:r>
      <w:r w:rsidR="002B23B9">
        <w:t xml:space="preserve">R0141 </w:t>
      </w:r>
      <w:r>
        <w:t xml:space="preserve"> and model courses </w:t>
      </w:r>
      <w:bookmarkStart w:id="31" w:name="_GoBack"/>
      <w:del w:id="32" w:author="Seamus Doyle" w:date="2017-07-28T10:03:00Z">
        <w:r w:rsidDel="0013052C">
          <w:delText>E-141/1</w:delText>
        </w:r>
      </w:del>
      <w:bookmarkEnd w:id="31"/>
      <w:ins w:id="33" w:author="Seamus Doyle" w:date="2017-07-28T10:03:00Z">
        <w:r w:rsidR="0013052C">
          <w:t>L1.1</w:t>
        </w:r>
      </w:ins>
      <w:r>
        <w:t xml:space="preserve"> and/or IALA WWA.L2.0 downloadable from the Publications page at www.iala-aism.org</w:t>
      </w:r>
    </w:p>
  </w:footnote>
  <w:footnote w:id="6">
    <w:p w14:paraId="4D2FE674" w14:textId="10A47093" w:rsidR="00EC01AA" w:rsidRDefault="00EC01AA">
      <w:pPr>
        <w:pStyle w:val="FootnoteText"/>
      </w:pPr>
      <w:r>
        <w:rPr>
          <w:rStyle w:val="FootnoteReference"/>
        </w:rPr>
        <w:footnoteRef/>
      </w:r>
      <w:r>
        <w:t xml:space="preserve"> </w:t>
      </w:r>
      <w:r w:rsidRPr="00E071DB">
        <w:t xml:space="preserve">recommended </w:t>
      </w:r>
      <w:r>
        <w:t xml:space="preserve">to be </w:t>
      </w:r>
      <w:r w:rsidRPr="00E071DB">
        <w:t>no longer than five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B1184" w14:textId="22E1F43B" w:rsidR="00EC01AA" w:rsidRDefault="006D26EE">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582F" w14:textId="0D9531FF" w:rsidR="00EC01AA" w:rsidRPr="00667792" w:rsidRDefault="00EC01AA" w:rsidP="00667792">
    <w:pPr>
      <w:pStyle w:val="Header"/>
    </w:pPr>
    <w:r>
      <w:rPr>
        <w:noProof/>
        <w:lang w:val="en-IE" w:eastAsia="en-IE"/>
      </w:rPr>
      <mc:AlternateContent>
        <mc:Choice Requires="wps">
          <w:drawing>
            <wp:anchor distT="0" distB="0" distL="114300" distR="114300" simplePos="0" relativeHeight="251725824" behindDoc="1" locked="0" layoutInCell="0" allowOverlap="1" wp14:anchorId="2C04D073" wp14:editId="741CBD40">
              <wp:simplePos x="0" y="0"/>
              <wp:positionH relativeFrom="margin">
                <wp:align>center</wp:align>
              </wp:positionH>
              <wp:positionV relativeFrom="margin">
                <wp:align>center</wp:align>
              </wp:positionV>
              <wp:extent cx="5709920" cy="3425825"/>
              <wp:effectExtent l="0" t="1247775" r="0" b="717550"/>
              <wp:wrapNone/>
              <wp:docPr id="290"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9FE09E8" w14:textId="77777777" w:rsidR="00EC01AA" w:rsidRDefault="00EC01AA"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type w14:anchorId="2C04D073" id="_x0000_t202" coordsize="21600,21600" o:spt="202" path="m,l,21600r21600,l21600,xe">
              <v:stroke joinstyle="miter"/>
              <v:path gradientshapeok="t" o:connecttype="rect"/>
            </v:shapetype>
            <v:shape id="Text Box 290" o:spid="_x0000_s1059"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p5lCoYsCAAAI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69FE09E8" w14:textId="77777777" w:rsidR="008653DE" w:rsidRDefault="008653DE"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IE" w:eastAsia="en-IE"/>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645FA" w14:textId="47BE306B" w:rsidR="00EC01AA" w:rsidRDefault="00EC01AA">
    <w:pPr>
      <w:pStyle w:val="Header"/>
    </w:pPr>
    <w:r>
      <w:rPr>
        <w:noProof/>
        <w:lang w:val="en-IE" w:eastAsia="en-IE"/>
      </w:rPr>
      <mc:AlternateContent>
        <mc:Choice Requires="wps">
          <w:drawing>
            <wp:anchor distT="0" distB="0" distL="114300" distR="114300" simplePos="0" relativeHeight="251721728" behindDoc="1" locked="0" layoutInCell="0" allowOverlap="1" wp14:anchorId="5C25084A" wp14:editId="6938EBE2">
              <wp:simplePos x="0" y="0"/>
              <wp:positionH relativeFrom="margin">
                <wp:align>center</wp:align>
              </wp:positionH>
              <wp:positionV relativeFrom="margin">
                <wp:align>center</wp:align>
              </wp:positionV>
              <wp:extent cx="5709920" cy="3425825"/>
              <wp:effectExtent l="0" t="1247775" r="0" b="71755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394DBBF" w14:textId="77777777" w:rsidR="00EC01AA" w:rsidRDefault="00EC01AA"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type w14:anchorId="5C25084A" id="_x0000_t202" coordsize="21600,21600" o:spt="202" path="m,l,21600r21600,l21600,xe">
              <v:stroke joinstyle="miter"/>
              <v:path gradientshapeok="t" o:connecttype="rect"/>
            </v:shapetype>
            <v:shape id="Text Box 27" o:spid="_x0000_s1060"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WH5fQIsCAAAG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5394DBBF" w14:textId="77777777" w:rsidR="008653DE" w:rsidRDefault="008653DE"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42A9E" w14:textId="5BA1B772" w:rsidR="00EC01AA" w:rsidRDefault="006D26EE"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C01AA" w:rsidRPr="00442889">
      <w:rPr>
        <w:noProof/>
        <w:lang w:val="en-IE" w:eastAsia="en-IE"/>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C01AA">
      <w:t>ENG7-10.6</w:t>
    </w:r>
  </w:p>
  <w:p w14:paraId="77B6579F" w14:textId="77777777" w:rsidR="00EC01AA" w:rsidRDefault="00EC01AA" w:rsidP="00B6066D">
    <w:pPr>
      <w:pStyle w:val="Header"/>
      <w:jc w:val="right"/>
    </w:pPr>
  </w:p>
  <w:p w14:paraId="294C62FA" w14:textId="77777777" w:rsidR="00EC01AA" w:rsidRDefault="00EC01AA" w:rsidP="00B6066D">
    <w:pPr>
      <w:pStyle w:val="Header"/>
      <w:jc w:val="right"/>
    </w:pPr>
  </w:p>
  <w:p w14:paraId="36C3E9FB" w14:textId="379BEF4B" w:rsidR="00EC01AA" w:rsidRDefault="00EC01AA" w:rsidP="008747E0">
    <w:pPr>
      <w:pStyle w:val="Header"/>
    </w:pPr>
  </w:p>
  <w:p w14:paraId="14F42252" w14:textId="6D14E74F" w:rsidR="00EC01AA" w:rsidRDefault="00EC01AA" w:rsidP="008747E0">
    <w:pPr>
      <w:pStyle w:val="Header"/>
    </w:pPr>
  </w:p>
  <w:p w14:paraId="74D558FC" w14:textId="55FAA32E" w:rsidR="00EC01AA" w:rsidRDefault="00EC01AA" w:rsidP="008747E0">
    <w:pPr>
      <w:pStyle w:val="Header"/>
    </w:pPr>
    <w:r>
      <w:rPr>
        <w:noProof/>
        <w:lang w:val="en-IE" w:eastAsia="en-IE"/>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EC01AA" w:rsidRPr="00ED2A8D" w:rsidRDefault="00EC01AA" w:rsidP="008747E0">
    <w:pPr>
      <w:pStyle w:val="Header"/>
    </w:pPr>
  </w:p>
  <w:p w14:paraId="6AD2C8D3" w14:textId="681F1255" w:rsidR="00EC01AA" w:rsidRPr="00ED2A8D" w:rsidRDefault="00EC01AA"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D27DC" w14:textId="31C2ECCA" w:rsidR="00EC01AA" w:rsidRDefault="006D26EE">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C01AA">
      <w:rPr>
        <w:noProof/>
        <w:lang w:val="en-IE" w:eastAsia="en-IE"/>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EC01AA" w:rsidRDefault="00EC01AA">
    <w:pPr>
      <w:pStyle w:val="Header"/>
    </w:pPr>
  </w:p>
  <w:p w14:paraId="60B8593E" w14:textId="77777777" w:rsidR="00EC01AA" w:rsidRDefault="00EC01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2813E" w14:textId="049D6A65" w:rsidR="00EC01AA" w:rsidRDefault="006D26EE">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F0FE5" w14:textId="5D60B083" w:rsidR="00EC01AA" w:rsidRPr="00ED2A8D" w:rsidRDefault="006D26EE"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C01AA">
      <w:rPr>
        <w:noProof/>
        <w:lang w:val="en-IE" w:eastAsia="en-IE"/>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30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EC01AA" w:rsidRPr="00ED2A8D" w:rsidRDefault="00EC01AA" w:rsidP="008747E0">
    <w:pPr>
      <w:pStyle w:val="Header"/>
    </w:pPr>
  </w:p>
  <w:p w14:paraId="20BBBC6D" w14:textId="77777777" w:rsidR="00EC01AA" w:rsidRDefault="00EC01AA" w:rsidP="008747E0">
    <w:pPr>
      <w:pStyle w:val="Header"/>
    </w:pPr>
  </w:p>
  <w:p w14:paraId="5D38743E" w14:textId="77777777" w:rsidR="00EC01AA" w:rsidRDefault="00EC01AA" w:rsidP="008747E0">
    <w:pPr>
      <w:pStyle w:val="Header"/>
    </w:pPr>
  </w:p>
  <w:p w14:paraId="59D055C6" w14:textId="77777777" w:rsidR="00EC01AA" w:rsidRDefault="00EC01AA" w:rsidP="008747E0">
    <w:pPr>
      <w:pStyle w:val="Header"/>
    </w:pPr>
  </w:p>
  <w:p w14:paraId="2877724F" w14:textId="77777777" w:rsidR="00EC01AA" w:rsidRPr="00441393" w:rsidRDefault="00EC01AA" w:rsidP="00441393">
    <w:pPr>
      <w:pStyle w:val="Contents"/>
    </w:pPr>
    <w:r>
      <w:t>DOCUMENT REVISION</w:t>
    </w:r>
  </w:p>
  <w:p w14:paraId="09691153" w14:textId="77777777" w:rsidR="00EC01AA" w:rsidRPr="00ED2A8D" w:rsidRDefault="00EC01AA" w:rsidP="008747E0">
    <w:pPr>
      <w:pStyle w:val="Header"/>
    </w:pPr>
  </w:p>
  <w:p w14:paraId="1ECA61B7" w14:textId="77777777" w:rsidR="00EC01AA" w:rsidRPr="00AC33A2" w:rsidRDefault="00EC01AA"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AD1AA" w14:textId="62BFB40D" w:rsidR="00EC01AA" w:rsidRDefault="006D26EE">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49CFB" w14:textId="77777777" w:rsidR="00EC01AA" w:rsidRDefault="00EC01A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75DB4" w14:textId="4876F0C6" w:rsidR="00EC01AA" w:rsidRDefault="00EC01AA" w:rsidP="00A068C1">
    <w:pPr>
      <w:pStyle w:val="Header"/>
      <w:jc w:val="right"/>
    </w:pPr>
    <w:r>
      <w:tab/>
    </w:r>
  </w:p>
  <w:p w14:paraId="6922A18C" w14:textId="77777777" w:rsidR="00EC01AA" w:rsidRDefault="00EC01AA">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5749" w14:textId="0996611B" w:rsidR="00EC01AA" w:rsidRDefault="00EC01AA">
    <w:pPr>
      <w:pStyle w:val="Header"/>
    </w:pPr>
    <w:r>
      <w:rPr>
        <w:noProof/>
        <w:lang w:val="en-IE" w:eastAsia="en-IE"/>
      </w:rPr>
      <mc:AlternateContent>
        <mc:Choice Requires="wps">
          <w:drawing>
            <wp:anchor distT="0" distB="0" distL="114300" distR="114300" simplePos="0" relativeHeight="251723776" behindDoc="1" locked="0" layoutInCell="0" allowOverlap="1" wp14:anchorId="0AD7923B" wp14:editId="01FAB24A">
              <wp:simplePos x="0" y="0"/>
              <wp:positionH relativeFrom="margin">
                <wp:align>center</wp:align>
              </wp:positionH>
              <wp:positionV relativeFrom="margin">
                <wp:align>center</wp:align>
              </wp:positionV>
              <wp:extent cx="5709920" cy="3425825"/>
              <wp:effectExtent l="0" t="1247775" r="0" b="717550"/>
              <wp:wrapNone/>
              <wp:docPr id="291"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F2DB96" w14:textId="77777777" w:rsidR="00EC01AA" w:rsidRDefault="00EC01AA"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type w14:anchorId="0AD7923B" id="_x0000_t202" coordsize="21600,21600" o:spt="202" path="m,l,21600r21600,l21600,xe">
              <v:stroke joinstyle="miter"/>
              <v:path gradientshapeok="t" o:connecttype="rect"/>
            </v:shapetype>
            <v:shape id="Text Box 291" o:spid="_x0000_s1058"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G2LxMKJAgAAAQ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3F2DB96" w14:textId="77777777" w:rsidR="008653DE" w:rsidRDefault="008653DE"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A0B03C1"/>
    <w:multiLevelType w:val="multilevel"/>
    <w:tmpl w:val="94087708"/>
    <w:lvl w:ilvl="0">
      <w:start w:val="1"/>
      <w:numFmt w:val="bullet"/>
      <w:lvlText w:val=""/>
      <w:lvlJc w:val="left"/>
      <w:pPr>
        <w:tabs>
          <w:tab w:val="num" w:pos="0"/>
        </w:tabs>
        <w:ind w:left="567" w:hanging="567"/>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F700B"/>
    <w:multiLevelType w:val="multilevel"/>
    <w:tmpl w:val="CAEEA032"/>
    <w:lvl w:ilvl="0">
      <w:start w:val="1"/>
      <w:numFmt w:val="upperLetter"/>
      <w:pStyle w:val="Annex"/>
      <w:lvlText w:val="ANNEX %1"/>
      <w:lvlJc w:val="left"/>
      <w:pPr>
        <w:ind w:left="1985"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4DA2202"/>
    <w:multiLevelType w:val="hybridMultilevel"/>
    <w:tmpl w:val="BA3AF9D0"/>
    <w:lvl w:ilvl="0" w:tplc="0809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9">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6C52631"/>
    <w:multiLevelType w:val="multilevel"/>
    <w:tmpl w:val="9AD6973E"/>
    <w:lvl w:ilvl="0">
      <w:start w:val="1"/>
      <w:numFmt w:val="bullet"/>
      <w:lvlText w:val=""/>
      <w:lvlJc w:val="left"/>
      <w:pPr>
        <w:tabs>
          <w:tab w:val="num" w:pos="567"/>
        </w:tabs>
        <w:ind w:left="1134" w:hanging="567"/>
      </w:pPr>
      <w:rPr>
        <w:rFonts w:ascii="Symbol" w:hAnsi="Symbol" w:hint="default"/>
        <w:b w:val="0"/>
        <w:i w:val="0"/>
        <w:sz w:val="22"/>
      </w:rPr>
    </w:lvl>
    <w:lvl w:ilvl="1">
      <w:start w:val="1"/>
      <w:numFmt w:val="lowerLetter"/>
      <w:lvlText w:val="%2"/>
      <w:lvlJc w:val="left"/>
      <w:pPr>
        <w:tabs>
          <w:tab w:val="num" w:pos="567"/>
        </w:tabs>
        <w:ind w:left="1701" w:hanging="567"/>
      </w:pPr>
      <w:rPr>
        <w:rFonts w:asciiTheme="minorHAnsi" w:hAnsiTheme="minorHAnsi" w:hint="default"/>
        <w:b w:val="0"/>
        <w:i w:val="0"/>
        <w:sz w:val="22"/>
      </w:rPr>
    </w:lvl>
    <w:lvl w:ilvl="2">
      <w:start w:val="1"/>
      <w:numFmt w:val="lowerRoman"/>
      <w:lvlText w:val="%3"/>
      <w:lvlJc w:val="left"/>
      <w:pPr>
        <w:ind w:left="1134" w:firstLine="567"/>
      </w:pPr>
      <w:rPr>
        <w:rFonts w:asciiTheme="minorHAnsi" w:hAnsiTheme="minorHAnsi" w:hint="default"/>
        <w:b w:val="0"/>
        <w:i w:val="0"/>
        <w:sz w:val="20"/>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12">
    <w:nsid w:val="16D04CAA"/>
    <w:multiLevelType w:val="multilevel"/>
    <w:tmpl w:val="C9E854F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425"/>
        </w:tabs>
        <w:ind w:left="1276"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9B72890"/>
    <w:multiLevelType w:val="multilevel"/>
    <w:tmpl w:val="D1400D4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bullet"/>
      <w:lvlText w:val="o"/>
      <w:lvlJc w:val="left"/>
      <w:pPr>
        <w:tabs>
          <w:tab w:val="num" w:pos="0"/>
        </w:tabs>
        <w:ind w:left="1134" w:hanging="567"/>
      </w:pPr>
      <w:rPr>
        <w:rFonts w:ascii="Courier New" w:hAnsi="Courier New" w:cs="Courier New"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9C37E91"/>
    <w:multiLevelType w:val="multilevel"/>
    <w:tmpl w:val="49220FAE"/>
    <w:lvl w:ilvl="0">
      <w:start w:val="1"/>
      <w:numFmt w:val="decimal"/>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0" w:firstLine="0"/>
      </w:pPr>
      <w:rPr>
        <w:rFonts w:ascii="Arial" w:hAnsi="Arial"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D033BC3"/>
    <w:multiLevelType w:val="hybridMultilevel"/>
    <w:tmpl w:val="C37E5030"/>
    <w:lvl w:ilvl="0" w:tplc="7E8E94B4">
      <w:start w:val="1"/>
      <w:numFmt w:val="bullet"/>
      <w:pStyle w:val="Tablelista"/>
      <w:lvlText w:val=""/>
      <w:lvlJc w:val="left"/>
      <w:pPr>
        <w:ind w:left="425" w:hanging="425"/>
      </w:pPr>
      <w:rPr>
        <w:rFonts w:ascii="Symbol" w:hAnsi="Symbol" w:hint="default"/>
        <w:color w:val="00558C"/>
        <w:sz w:val="22"/>
      </w:rPr>
    </w:lvl>
    <w:lvl w:ilvl="1" w:tplc="04090003" w:tentative="1">
      <w:start w:val="1"/>
      <w:numFmt w:val="bullet"/>
      <w:pStyle w:val="Tablelista"/>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DDC2A55"/>
    <w:multiLevelType w:val="hybridMultilevel"/>
    <w:tmpl w:val="6BA28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F3729EC"/>
    <w:multiLevelType w:val="multilevel"/>
    <w:tmpl w:val="E3EA29BA"/>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4481438"/>
    <w:multiLevelType w:val="multilevel"/>
    <w:tmpl w:val="C5829DF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41A75AD"/>
    <w:multiLevelType w:val="hybridMultilevel"/>
    <w:tmpl w:val="7BE2E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1494EFE"/>
    <w:multiLevelType w:val="hybridMultilevel"/>
    <w:tmpl w:val="EBB413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4CF6928"/>
    <w:multiLevelType w:val="hybridMultilevel"/>
    <w:tmpl w:val="C68EE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50F1DA6"/>
    <w:multiLevelType w:val="multilevel"/>
    <w:tmpl w:val="47EEEDC0"/>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bullet"/>
      <w:lvlText w:val="o"/>
      <w:lvlJc w:val="left"/>
      <w:pPr>
        <w:tabs>
          <w:tab w:val="num" w:pos="0"/>
        </w:tabs>
        <w:ind w:left="1134" w:hanging="567"/>
      </w:pPr>
      <w:rPr>
        <w:rFonts w:ascii="Courier New" w:hAnsi="Courier New" w:cs="Courier New"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4BC63137"/>
    <w:multiLevelType w:val="hybridMultilevel"/>
    <w:tmpl w:val="652EFF26"/>
    <w:lvl w:ilvl="0" w:tplc="1FBE1872">
      <w:start w:val="1"/>
      <w:numFmt w:val="bullet"/>
      <w:lvlText w:val=""/>
      <w:lvlJc w:val="left"/>
      <w:pPr>
        <w:tabs>
          <w:tab w:val="num" w:pos="1637"/>
        </w:tabs>
        <w:ind w:left="1637"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4CC97CC6"/>
    <w:multiLevelType w:val="hybridMultilevel"/>
    <w:tmpl w:val="F77AB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4D11389B"/>
    <w:multiLevelType w:val="hybridMultilevel"/>
    <w:tmpl w:val="067AD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4E472E8A"/>
    <w:multiLevelType w:val="hybridMultilevel"/>
    <w:tmpl w:val="488CA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4F0F48BF"/>
    <w:multiLevelType w:val="multilevel"/>
    <w:tmpl w:val="3260F14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531E65D7"/>
    <w:multiLevelType w:val="hybridMultilevel"/>
    <w:tmpl w:val="5DA4E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5487088"/>
    <w:multiLevelType w:val="multilevel"/>
    <w:tmpl w:val="CC8E016C"/>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59816288"/>
    <w:multiLevelType w:val="multilevel"/>
    <w:tmpl w:val="9948D2E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bullet"/>
      <w:lvlText w:val="o"/>
      <w:lvlJc w:val="left"/>
      <w:pPr>
        <w:tabs>
          <w:tab w:val="num" w:pos="0"/>
        </w:tabs>
        <w:ind w:left="1134" w:hanging="567"/>
      </w:pPr>
      <w:rPr>
        <w:rFonts w:ascii="Courier New" w:hAnsi="Courier New" w:cs="Courier New"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5B1C1B19"/>
    <w:multiLevelType w:val="hybridMultilevel"/>
    <w:tmpl w:val="51128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63435483"/>
    <w:multiLevelType w:val="multilevel"/>
    <w:tmpl w:val="ED1E4F70"/>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63783146"/>
    <w:multiLevelType w:val="multilevel"/>
    <w:tmpl w:val="23D6469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bullet"/>
      <w:lvlText w:val="o"/>
      <w:lvlJc w:val="left"/>
      <w:pPr>
        <w:tabs>
          <w:tab w:val="num" w:pos="0"/>
        </w:tabs>
        <w:ind w:left="1134" w:hanging="567"/>
      </w:pPr>
      <w:rPr>
        <w:rFonts w:ascii="Courier New" w:hAnsi="Courier New" w:cs="Courier New"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851"/>
        </w:tabs>
        <w:ind w:left="1843"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nsid w:val="73526D34"/>
    <w:multiLevelType w:val="hybridMultilevel"/>
    <w:tmpl w:val="B492F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3541B94"/>
    <w:multiLevelType w:val="hybridMultilevel"/>
    <w:tmpl w:val="7B363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7434367B"/>
    <w:multiLevelType w:val="multilevel"/>
    <w:tmpl w:val="94087708"/>
    <w:lvl w:ilvl="0">
      <w:start w:val="1"/>
      <w:numFmt w:val="bullet"/>
      <w:lvlText w:val=""/>
      <w:lvlJc w:val="left"/>
      <w:pPr>
        <w:tabs>
          <w:tab w:val="num" w:pos="0"/>
        </w:tabs>
        <w:ind w:left="567" w:hanging="567"/>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nsid w:val="77B65365"/>
    <w:multiLevelType w:val="multilevel"/>
    <w:tmpl w:val="534E518E"/>
    <w:lvl w:ilvl="0">
      <w:start w:val="1"/>
      <w:numFmt w:val="bullet"/>
      <w:lvlText w:val=""/>
      <w:lvlJc w:val="left"/>
      <w:pPr>
        <w:tabs>
          <w:tab w:val="num" w:pos="708"/>
        </w:tabs>
        <w:ind w:left="1275" w:hanging="567"/>
      </w:pPr>
      <w:rPr>
        <w:rFonts w:ascii="Symbol" w:hAnsi="Symbol" w:hint="default"/>
        <w:b w:val="0"/>
        <w:i w:val="0"/>
        <w:sz w:val="22"/>
      </w:rPr>
    </w:lvl>
    <w:lvl w:ilvl="1">
      <w:start w:val="1"/>
      <w:numFmt w:val="bullet"/>
      <w:lvlText w:val="o"/>
      <w:lvlJc w:val="left"/>
      <w:pPr>
        <w:tabs>
          <w:tab w:val="num" w:pos="708"/>
        </w:tabs>
        <w:ind w:left="1842" w:hanging="567"/>
      </w:pPr>
      <w:rPr>
        <w:rFonts w:ascii="Courier New" w:hAnsi="Courier New" w:cs="Courier New" w:hint="default"/>
        <w:b w:val="0"/>
        <w:i w:val="0"/>
        <w:sz w:val="22"/>
      </w:rPr>
    </w:lvl>
    <w:lvl w:ilvl="2">
      <w:start w:val="1"/>
      <w:numFmt w:val="lowerRoman"/>
      <w:lvlText w:val="%3"/>
      <w:lvlJc w:val="left"/>
      <w:pPr>
        <w:ind w:left="1275" w:firstLine="567"/>
      </w:pPr>
      <w:rPr>
        <w:rFonts w:asciiTheme="minorHAnsi" w:hAnsiTheme="minorHAnsi" w:hint="default"/>
        <w:b w:val="0"/>
        <w:i w:val="0"/>
        <w:sz w:val="20"/>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58">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nsid w:val="79836306"/>
    <w:multiLevelType w:val="hybridMultilevel"/>
    <w:tmpl w:val="99F03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7ACF2ADB"/>
    <w:multiLevelType w:val="hybridMultilevel"/>
    <w:tmpl w:val="7FEE697C"/>
    <w:lvl w:ilvl="0" w:tplc="08090003">
      <w:start w:val="1"/>
      <w:numFmt w:val="bullet"/>
      <w:lvlText w:val="o"/>
      <w:lvlJc w:val="left"/>
      <w:pPr>
        <w:ind w:left="1854" w:hanging="360"/>
      </w:pPr>
      <w:rPr>
        <w:rFonts w:ascii="Courier New" w:hAnsi="Courier New" w:cs="Courier New"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nsid w:val="7E81614F"/>
    <w:multiLevelType w:val="multilevel"/>
    <w:tmpl w:val="CF3E249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bullet"/>
      <w:lvlText w:val="o"/>
      <w:lvlJc w:val="left"/>
      <w:pPr>
        <w:tabs>
          <w:tab w:val="num" w:pos="0"/>
        </w:tabs>
        <w:ind w:left="1134" w:hanging="567"/>
      </w:pPr>
      <w:rPr>
        <w:rFonts w:ascii="Courier New" w:hAnsi="Courier New" w:cs="Courier New"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7"/>
  </w:num>
  <w:num w:numId="2">
    <w:abstractNumId w:val="61"/>
  </w:num>
  <w:num w:numId="3">
    <w:abstractNumId w:val="7"/>
  </w:num>
  <w:num w:numId="4">
    <w:abstractNumId w:val="29"/>
  </w:num>
  <w:num w:numId="5">
    <w:abstractNumId w:val="25"/>
  </w:num>
  <w:num w:numId="6">
    <w:abstractNumId w:val="9"/>
  </w:num>
  <w:num w:numId="7">
    <w:abstractNumId w:val="23"/>
  </w:num>
  <w:num w:numId="8">
    <w:abstractNumId w:val="31"/>
  </w:num>
  <w:num w:numId="9">
    <w:abstractNumId w:val="6"/>
  </w:num>
  <w:num w:numId="10">
    <w:abstractNumId w:val="21"/>
  </w:num>
  <w:num w:numId="11">
    <w:abstractNumId w:val="26"/>
  </w:num>
  <w:num w:numId="12">
    <w:abstractNumId w:val="4"/>
  </w:num>
  <w:num w:numId="13">
    <w:abstractNumId w:val="35"/>
  </w:num>
  <w:num w:numId="14">
    <w:abstractNumId w:val="0"/>
  </w:num>
  <w:num w:numId="15">
    <w:abstractNumId w:val="52"/>
  </w:num>
  <w:num w:numId="16">
    <w:abstractNumId w:val="56"/>
  </w:num>
  <w:num w:numId="17">
    <w:abstractNumId w:val="19"/>
  </w:num>
  <w:num w:numId="18">
    <w:abstractNumId w:val="14"/>
  </w:num>
  <w:num w:numId="19">
    <w:abstractNumId w:val="57"/>
  </w:num>
  <w:num w:numId="20">
    <w:abstractNumId w:val="30"/>
  </w:num>
  <w:num w:numId="21">
    <w:abstractNumId w:val="2"/>
  </w:num>
  <w:num w:numId="22">
    <w:abstractNumId w:val="13"/>
  </w:num>
  <w:num w:numId="23">
    <w:abstractNumId w:val="46"/>
  </w:num>
  <w:num w:numId="24">
    <w:abstractNumId w:val="10"/>
  </w:num>
  <w:num w:numId="25">
    <w:abstractNumId w:val="58"/>
  </w:num>
  <w:num w:numId="26">
    <w:abstractNumId w:val="1"/>
  </w:num>
  <w:num w:numId="27">
    <w:abstractNumId w:val="28"/>
  </w:num>
  <w:num w:numId="28">
    <w:abstractNumId w:val="24"/>
  </w:num>
  <w:num w:numId="29">
    <w:abstractNumId w:val="45"/>
  </w:num>
  <w:num w:numId="30">
    <w:abstractNumId w:val="49"/>
  </w:num>
  <w:num w:numId="31">
    <w:abstractNumId w:val="5"/>
  </w:num>
  <w:num w:numId="32">
    <w:abstractNumId w:val="38"/>
  </w:num>
  <w:num w:numId="33">
    <w:abstractNumId w:val="17"/>
  </w:num>
  <w:num w:numId="34">
    <w:abstractNumId w:val="16"/>
  </w:num>
  <w:num w:numId="35">
    <w:abstractNumId w:val="36"/>
  </w:num>
  <w:num w:numId="36">
    <w:abstractNumId w:val="20"/>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num>
  <w:num w:numId="45">
    <w:abstractNumId w:val="27"/>
  </w:num>
  <w:num w:numId="46">
    <w:abstractNumId w:val="33"/>
  </w:num>
  <w:num w:numId="47">
    <w:abstractNumId w:val="62"/>
  </w:num>
  <w:num w:numId="48">
    <w:abstractNumId w:val="39"/>
  </w:num>
  <w:num w:numId="49">
    <w:abstractNumId w:val="51"/>
  </w:num>
  <w:num w:numId="50">
    <w:abstractNumId w:val="40"/>
  </w:num>
  <w:num w:numId="51">
    <w:abstractNumId w:val="41"/>
  </w:num>
  <w:num w:numId="52">
    <w:abstractNumId w:val="34"/>
  </w:num>
  <w:num w:numId="53">
    <w:abstractNumId w:val="43"/>
  </w:num>
  <w:num w:numId="54">
    <w:abstractNumId w:val="55"/>
  </w:num>
  <w:num w:numId="55">
    <w:abstractNumId w:val="3"/>
  </w:num>
  <w:num w:numId="56">
    <w:abstractNumId w:val="22"/>
  </w:num>
  <w:num w:numId="57">
    <w:abstractNumId w:val="48"/>
  </w:num>
  <w:num w:numId="58">
    <w:abstractNumId w:val="44"/>
  </w:num>
  <w:num w:numId="59">
    <w:abstractNumId w:val="11"/>
  </w:num>
  <w:num w:numId="60">
    <w:abstractNumId w:val="53"/>
  </w:num>
  <w:num w:numId="61">
    <w:abstractNumId w:val="12"/>
  </w:num>
  <w:num w:numId="62">
    <w:abstractNumId w:val="54"/>
  </w:num>
  <w:num w:numId="63">
    <w:abstractNumId w:val="50"/>
  </w:num>
  <w:num w:numId="64">
    <w:abstractNumId w:val="18"/>
  </w:num>
  <w:num w:numId="65">
    <w:abstractNumId w:val="42"/>
  </w:num>
  <w:num w:numId="66">
    <w:abstractNumId w:val="32"/>
  </w:num>
  <w:num w:numId="67">
    <w:abstractNumId w:val="15"/>
  </w:num>
  <w:num w:numId="68">
    <w:abstractNumId w:val="47"/>
  </w:num>
  <w:num w:numId="69">
    <w:abstractNumId w:val="60"/>
  </w:num>
  <w:num w:numId="70">
    <w:abstractNumId w:val="8"/>
  </w:num>
  <w:numIdMacAtCleanup w:val="7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1616D"/>
    <w:rsid w:val="00016839"/>
    <w:rsid w:val="000174F9"/>
    <w:rsid w:val="000249C2"/>
    <w:rsid w:val="000258F6"/>
    <w:rsid w:val="00027B5C"/>
    <w:rsid w:val="0003449E"/>
    <w:rsid w:val="000379A7"/>
    <w:rsid w:val="00040EB8"/>
    <w:rsid w:val="00050F02"/>
    <w:rsid w:val="0005449E"/>
    <w:rsid w:val="000546D4"/>
    <w:rsid w:val="00054C7D"/>
    <w:rsid w:val="00055938"/>
    <w:rsid w:val="00057B6D"/>
    <w:rsid w:val="00061A7B"/>
    <w:rsid w:val="00062874"/>
    <w:rsid w:val="00082C85"/>
    <w:rsid w:val="0008438F"/>
    <w:rsid w:val="00084491"/>
    <w:rsid w:val="0008654C"/>
    <w:rsid w:val="000904ED"/>
    <w:rsid w:val="00091545"/>
    <w:rsid w:val="000A1767"/>
    <w:rsid w:val="000A27A8"/>
    <w:rsid w:val="000A59C0"/>
    <w:rsid w:val="000B2356"/>
    <w:rsid w:val="000C711B"/>
    <w:rsid w:val="000D1D15"/>
    <w:rsid w:val="000D2431"/>
    <w:rsid w:val="000E3954"/>
    <w:rsid w:val="000E3E52"/>
    <w:rsid w:val="000F0F9F"/>
    <w:rsid w:val="000F3F43"/>
    <w:rsid w:val="000F55ED"/>
    <w:rsid w:val="000F58ED"/>
    <w:rsid w:val="00113D5B"/>
    <w:rsid w:val="00113F8F"/>
    <w:rsid w:val="00121616"/>
    <w:rsid w:val="0013052C"/>
    <w:rsid w:val="001349DB"/>
    <w:rsid w:val="00134B86"/>
    <w:rsid w:val="00135AEB"/>
    <w:rsid w:val="00136E58"/>
    <w:rsid w:val="0013762F"/>
    <w:rsid w:val="0014060A"/>
    <w:rsid w:val="001547F9"/>
    <w:rsid w:val="001607D8"/>
    <w:rsid w:val="00161325"/>
    <w:rsid w:val="00162612"/>
    <w:rsid w:val="001635F3"/>
    <w:rsid w:val="00176BB8"/>
    <w:rsid w:val="00184427"/>
    <w:rsid w:val="001875B1"/>
    <w:rsid w:val="00191120"/>
    <w:rsid w:val="0019173E"/>
    <w:rsid w:val="001A2DCA"/>
    <w:rsid w:val="001B2A35"/>
    <w:rsid w:val="001B339A"/>
    <w:rsid w:val="001B60A6"/>
    <w:rsid w:val="001C650B"/>
    <w:rsid w:val="001C72B5"/>
    <w:rsid w:val="001C77FB"/>
    <w:rsid w:val="001D1845"/>
    <w:rsid w:val="001D2E7A"/>
    <w:rsid w:val="001D3992"/>
    <w:rsid w:val="001D4A3E"/>
    <w:rsid w:val="001E3AEE"/>
    <w:rsid w:val="001E416D"/>
    <w:rsid w:val="001F4EF8"/>
    <w:rsid w:val="001F5AB1"/>
    <w:rsid w:val="001F6D0E"/>
    <w:rsid w:val="00201337"/>
    <w:rsid w:val="002022EA"/>
    <w:rsid w:val="002044E9"/>
    <w:rsid w:val="002049CB"/>
    <w:rsid w:val="00205B17"/>
    <w:rsid w:val="00205D9B"/>
    <w:rsid w:val="00214033"/>
    <w:rsid w:val="002204DA"/>
    <w:rsid w:val="00220A76"/>
    <w:rsid w:val="0022371A"/>
    <w:rsid w:val="00230173"/>
    <w:rsid w:val="002369AA"/>
    <w:rsid w:val="00237785"/>
    <w:rsid w:val="002406D3"/>
    <w:rsid w:val="00251FB9"/>
    <w:rsid w:val="002520AD"/>
    <w:rsid w:val="00255FD9"/>
    <w:rsid w:val="0025660A"/>
    <w:rsid w:val="00257DF8"/>
    <w:rsid w:val="00257E4A"/>
    <w:rsid w:val="0026038D"/>
    <w:rsid w:val="00263D78"/>
    <w:rsid w:val="00265543"/>
    <w:rsid w:val="0027175D"/>
    <w:rsid w:val="002735DD"/>
    <w:rsid w:val="00274314"/>
    <w:rsid w:val="00274B97"/>
    <w:rsid w:val="00296AE1"/>
    <w:rsid w:val="0029793F"/>
    <w:rsid w:val="002A1C42"/>
    <w:rsid w:val="002A3BDC"/>
    <w:rsid w:val="002A617C"/>
    <w:rsid w:val="002A71CF"/>
    <w:rsid w:val="002B23B9"/>
    <w:rsid w:val="002B3E9D"/>
    <w:rsid w:val="002C77F4"/>
    <w:rsid w:val="002D0869"/>
    <w:rsid w:val="002D6BD1"/>
    <w:rsid w:val="002D76C8"/>
    <w:rsid w:val="002D78FE"/>
    <w:rsid w:val="002D7B57"/>
    <w:rsid w:val="002E4993"/>
    <w:rsid w:val="002E5BAC"/>
    <w:rsid w:val="002E6010"/>
    <w:rsid w:val="002E7635"/>
    <w:rsid w:val="002F265A"/>
    <w:rsid w:val="0030413F"/>
    <w:rsid w:val="00305EFE"/>
    <w:rsid w:val="00307A5F"/>
    <w:rsid w:val="00310695"/>
    <w:rsid w:val="00313B4B"/>
    <w:rsid w:val="00313D85"/>
    <w:rsid w:val="00315CE3"/>
    <w:rsid w:val="00315ED5"/>
    <w:rsid w:val="0031629B"/>
    <w:rsid w:val="00317F49"/>
    <w:rsid w:val="003251FE"/>
    <w:rsid w:val="003274DB"/>
    <w:rsid w:val="003276DE"/>
    <w:rsid w:val="00327FBF"/>
    <w:rsid w:val="00332A7B"/>
    <w:rsid w:val="003343E0"/>
    <w:rsid w:val="00335E40"/>
    <w:rsid w:val="00344408"/>
    <w:rsid w:val="00345E37"/>
    <w:rsid w:val="00347F3E"/>
    <w:rsid w:val="00350A92"/>
    <w:rsid w:val="00356EC6"/>
    <w:rsid w:val="003621C3"/>
    <w:rsid w:val="0036382D"/>
    <w:rsid w:val="00372D32"/>
    <w:rsid w:val="00380350"/>
    <w:rsid w:val="00380B4E"/>
    <w:rsid w:val="00380F88"/>
    <w:rsid w:val="003816E4"/>
    <w:rsid w:val="00381F7A"/>
    <w:rsid w:val="00382C28"/>
    <w:rsid w:val="0038597C"/>
    <w:rsid w:val="0039131E"/>
    <w:rsid w:val="003A04A6"/>
    <w:rsid w:val="003A0954"/>
    <w:rsid w:val="003A6A32"/>
    <w:rsid w:val="003A7759"/>
    <w:rsid w:val="003A7F6E"/>
    <w:rsid w:val="003B03EA"/>
    <w:rsid w:val="003B76F0"/>
    <w:rsid w:val="003C138B"/>
    <w:rsid w:val="003C7C34"/>
    <w:rsid w:val="003D0F37"/>
    <w:rsid w:val="003D3B40"/>
    <w:rsid w:val="003D5150"/>
    <w:rsid w:val="003D69FB"/>
    <w:rsid w:val="003E3B28"/>
    <w:rsid w:val="003E48B3"/>
    <w:rsid w:val="003F1C3A"/>
    <w:rsid w:val="003F4DE4"/>
    <w:rsid w:val="0040196C"/>
    <w:rsid w:val="00414698"/>
    <w:rsid w:val="00415649"/>
    <w:rsid w:val="0042565E"/>
    <w:rsid w:val="0043006A"/>
    <w:rsid w:val="00431B77"/>
    <w:rsid w:val="00432C05"/>
    <w:rsid w:val="00440379"/>
    <w:rsid w:val="00441393"/>
    <w:rsid w:val="00441B11"/>
    <w:rsid w:val="00447CF0"/>
    <w:rsid w:val="00456F10"/>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2F82"/>
    <w:rsid w:val="004B744B"/>
    <w:rsid w:val="004C0E4B"/>
    <w:rsid w:val="004D1458"/>
    <w:rsid w:val="004E0BBB"/>
    <w:rsid w:val="004E1D57"/>
    <w:rsid w:val="004E2F16"/>
    <w:rsid w:val="004F2AA4"/>
    <w:rsid w:val="004F5930"/>
    <w:rsid w:val="004F6196"/>
    <w:rsid w:val="004F6FE7"/>
    <w:rsid w:val="00503044"/>
    <w:rsid w:val="00523666"/>
    <w:rsid w:val="00525922"/>
    <w:rsid w:val="00526234"/>
    <w:rsid w:val="00534F34"/>
    <w:rsid w:val="0053692E"/>
    <w:rsid w:val="005378A6"/>
    <w:rsid w:val="00540D36"/>
    <w:rsid w:val="00541ED1"/>
    <w:rsid w:val="00547837"/>
    <w:rsid w:val="00557434"/>
    <w:rsid w:val="005711C8"/>
    <w:rsid w:val="00580523"/>
    <w:rsid w:val="005805D2"/>
    <w:rsid w:val="00581239"/>
    <w:rsid w:val="00586C48"/>
    <w:rsid w:val="00590024"/>
    <w:rsid w:val="00595415"/>
    <w:rsid w:val="00597652"/>
    <w:rsid w:val="005A0703"/>
    <w:rsid w:val="005A080B"/>
    <w:rsid w:val="005B12A5"/>
    <w:rsid w:val="005B6285"/>
    <w:rsid w:val="005C161A"/>
    <w:rsid w:val="005C1BCB"/>
    <w:rsid w:val="005C2312"/>
    <w:rsid w:val="005C4735"/>
    <w:rsid w:val="005C5C63"/>
    <w:rsid w:val="005D03E9"/>
    <w:rsid w:val="005D304B"/>
    <w:rsid w:val="005D6E5D"/>
    <w:rsid w:val="005E091A"/>
    <w:rsid w:val="005E3989"/>
    <w:rsid w:val="005E4659"/>
    <w:rsid w:val="005E657A"/>
    <w:rsid w:val="005E7063"/>
    <w:rsid w:val="005F1386"/>
    <w:rsid w:val="005F17C2"/>
    <w:rsid w:val="00600C2B"/>
    <w:rsid w:val="006127AC"/>
    <w:rsid w:val="00622C26"/>
    <w:rsid w:val="0062604E"/>
    <w:rsid w:val="00634A78"/>
    <w:rsid w:val="00641794"/>
    <w:rsid w:val="00642025"/>
    <w:rsid w:val="00646AFD"/>
    <w:rsid w:val="00646E87"/>
    <w:rsid w:val="00647B8F"/>
    <w:rsid w:val="0065107F"/>
    <w:rsid w:val="00661946"/>
    <w:rsid w:val="00664D43"/>
    <w:rsid w:val="00666061"/>
    <w:rsid w:val="00667424"/>
    <w:rsid w:val="00667792"/>
    <w:rsid w:val="00671677"/>
    <w:rsid w:val="006729CB"/>
    <w:rsid w:val="006744D8"/>
    <w:rsid w:val="006750F2"/>
    <w:rsid w:val="006752D6"/>
    <w:rsid w:val="00675E02"/>
    <w:rsid w:val="0068553C"/>
    <w:rsid w:val="00685F34"/>
    <w:rsid w:val="00693B1F"/>
    <w:rsid w:val="00695656"/>
    <w:rsid w:val="006975A8"/>
    <w:rsid w:val="006A1012"/>
    <w:rsid w:val="006C1376"/>
    <w:rsid w:val="006C48F9"/>
    <w:rsid w:val="006C7633"/>
    <w:rsid w:val="006D23AA"/>
    <w:rsid w:val="006D26EE"/>
    <w:rsid w:val="006E0E7D"/>
    <w:rsid w:val="006E10BF"/>
    <w:rsid w:val="006F1C14"/>
    <w:rsid w:val="00703A6A"/>
    <w:rsid w:val="00722236"/>
    <w:rsid w:val="00725CCA"/>
    <w:rsid w:val="0072737A"/>
    <w:rsid w:val="007311E7"/>
    <w:rsid w:val="00731DEE"/>
    <w:rsid w:val="00734BC6"/>
    <w:rsid w:val="007430FA"/>
    <w:rsid w:val="007541D3"/>
    <w:rsid w:val="007577D7"/>
    <w:rsid w:val="00760004"/>
    <w:rsid w:val="007715E8"/>
    <w:rsid w:val="00772C44"/>
    <w:rsid w:val="00776004"/>
    <w:rsid w:val="00777956"/>
    <w:rsid w:val="0078486B"/>
    <w:rsid w:val="00785A39"/>
    <w:rsid w:val="00787D8A"/>
    <w:rsid w:val="00790277"/>
    <w:rsid w:val="00791EBC"/>
    <w:rsid w:val="00793577"/>
    <w:rsid w:val="00795637"/>
    <w:rsid w:val="007A446A"/>
    <w:rsid w:val="007A53A6"/>
    <w:rsid w:val="007A6159"/>
    <w:rsid w:val="007A6D84"/>
    <w:rsid w:val="007B27E9"/>
    <w:rsid w:val="007B2C5B"/>
    <w:rsid w:val="007B2D11"/>
    <w:rsid w:val="007B3A47"/>
    <w:rsid w:val="007B6700"/>
    <w:rsid w:val="007B6A93"/>
    <w:rsid w:val="007B7BEC"/>
    <w:rsid w:val="007D1805"/>
    <w:rsid w:val="007D2107"/>
    <w:rsid w:val="007D3A42"/>
    <w:rsid w:val="007D5895"/>
    <w:rsid w:val="007D77AB"/>
    <w:rsid w:val="007E28D0"/>
    <w:rsid w:val="007E30DF"/>
    <w:rsid w:val="007E4775"/>
    <w:rsid w:val="007E5435"/>
    <w:rsid w:val="007E64D0"/>
    <w:rsid w:val="007F2C43"/>
    <w:rsid w:val="007F7544"/>
    <w:rsid w:val="00800995"/>
    <w:rsid w:val="00804736"/>
    <w:rsid w:val="0081117E"/>
    <w:rsid w:val="00813718"/>
    <w:rsid w:val="00816F79"/>
    <w:rsid w:val="008172F8"/>
    <w:rsid w:val="008326B2"/>
    <w:rsid w:val="00834150"/>
    <w:rsid w:val="008357F2"/>
    <w:rsid w:val="0084098D"/>
    <w:rsid w:val="008416E0"/>
    <w:rsid w:val="00846831"/>
    <w:rsid w:val="00847B32"/>
    <w:rsid w:val="00854BCE"/>
    <w:rsid w:val="008653DE"/>
    <w:rsid w:val="00865532"/>
    <w:rsid w:val="00867686"/>
    <w:rsid w:val="008737D3"/>
    <w:rsid w:val="008747E0"/>
    <w:rsid w:val="00876841"/>
    <w:rsid w:val="00882B3C"/>
    <w:rsid w:val="00886C21"/>
    <w:rsid w:val="0088783D"/>
    <w:rsid w:val="008972C3"/>
    <w:rsid w:val="008A1804"/>
    <w:rsid w:val="008A28D9"/>
    <w:rsid w:val="008A30BA"/>
    <w:rsid w:val="008A52DC"/>
    <w:rsid w:val="008A5435"/>
    <w:rsid w:val="008B25D7"/>
    <w:rsid w:val="008B62E0"/>
    <w:rsid w:val="008C33B5"/>
    <w:rsid w:val="008C3A72"/>
    <w:rsid w:val="008C6969"/>
    <w:rsid w:val="008D45D2"/>
    <w:rsid w:val="008D5CCD"/>
    <w:rsid w:val="008E1F69"/>
    <w:rsid w:val="008E76B1"/>
    <w:rsid w:val="008F2C19"/>
    <w:rsid w:val="008F38BB"/>
    <w:rsid w:val="008F57D8"/>
    <w:rsid w:val="00902834"/>
    <w:rsid w:val="0090521E"/>
    <w:rsid w:val="00913056"/>
    <w:rsid w:val="00914E26"/>
    <w:rsid w:val="0091590F"/>
    <w:rsid w:val="00915E5A"/>
    <w:rsid w:val="009217F2"/>
    <w:rsid w:val="00923B4D"/>
    <w:rsid w:val="0092540C"/>
    <w:rsid w:val="00925E0F"/>
    <w:rsid w:val="00931A57"/>
    <w:rsid w:val="00933EE0"/>
    <w:rsid w:val="0093492E"/>
    <w:rsid w:val="00936A1B"/>
    <w:rsid w:val="009414E6"/>
    <w:rsid w:val="0095370C"/>
    <w:rsid w:val="0095450F"/>
    <w:rsid w:val="00956901"/>
    <w:rsid w:val="00962EC1"/>
    <w:rsid w:val="00971591"/>
    <w:rsid w:val="00974564"/>
    <w:rsid w:val="00974E99"/>
    <w:rsid w:val="009764FA"/>
    <w:rsid w:val="00980192"/>
    <w:rsid w:val="00980799"/>
    <w:rsid w:val="00982A22"/>
    <w:rsid w:val="009830CC"/>
    <w:rsid w:val="00994D97"/>
    <w:rsid w:val="0099752C"/>
    <w:rsid w:val="009A07B7"/>
    <w:rsid w:val="009B1545"/>
    <w:rsid w:val="009B372E"/>
    <w:rsid w:val="009B5023"/>
    <w:rsid w:val="009B785E"/>
    <w:rsid w:val="009C26F8"/>
    <w:rsid w:val="009C387B"/>
    <w:rsid w:val="009C609E"/>
    <w:rsid w:val="009C61B2"/>
    <w:rsid w:val="009D25B8"/>
    <w:rsid w:val="009D26AB"/>
    <w:rsid w:val="009D6B98"/>
    <w:rsid w:val="009E16EC"/>
    <w:rsid w:val="009E433C"/>
    <w:rsid w:val="009E4A4D"/>
    <w:rsid w:val="009E6578"/>
    <w:rsid w:val="009F081F"/>
    <w:rsid w:val="00A068C1"/>
    <w:rsid w:val="00A06A0E"/>
    <w:rsid w:val="00A06A3D"/>
    <w:rsid w:val="00A10EBA"/>
    <w:rsid w:val="00A13E56"/>
    <w:rsid w:val="00A179F2"/>
    <w:rsid w:val="00A22164"/>
    <w:rsid w:val="00A227BF"/>
    <w:rsid w:val="00A24838"/>
    <w:rsid w:val="00A2743E"/>
    <w:rsid w:val="00A3074A"/>
    <w:rsid w:val="00A30C33"/>
    <w:rsid w:val="00A31495"/>
    <w:rsid w:val="00A40918"/>
    <w:rsid w:val="00A4308C"/>
    <w:rsid w:val="00A44836"/>
    <w:rsid w:val="00A524B5"/>
    <w:rsid w:val="00A549B3"/>
    <w:rsid w:val="00A56184"/>
    <w:rsid w:val="00A62723"/>
    <w:rsid w:val="00A67954"/>
    <w:rsid w:val="00A72ED7"/>
    <w:rsid w:val="00A805BE"/>
    <w:rsid w:val="00A8083F"/>
    <w:rsid w:val="00A81BBB"/>
    <w:rsid w:val="00A90D86"/>
    <w:rsid w:val="00A91DBA"/>
    <w:rsid w:val="00A97900"/>
    <w:rsid w:val="00AA1B91"/>
    <w:rsid w:val="00AA1D7A"/>
    <w:rsid w:val="00AA3AD0"/>
    <w:rsid w:val="00AA3E01"/>
    <w:rsid w:val="00AB0BFA"/>
    <w:rsid w:val="00AB76B7"/>
    <w:rsid w:val="00AC33A2"/>
    <w:rsid w:val="00AD38F7"/>
    <w:rsid w:val="00AE0113"/>
    <w:rsid w:val="00AE65F1"/>
    <w:rsid w:val="00AE6BB4"/>
    <w:rsid w:val="00AE74AD"/>
    <w:rsid w:val="00AE792C"/>
    <w:rsid w:val="00AF159C"/>
    <w:rsid w:val="00B01873"/>
    <w:rsid w:val="00B074AB"/>
    <w:rsid w:val="00B07717"/>
    <w:rsid w:val="00B16334"/>
    <w:rsid w:val="00B17253"/>
    <w:rsid w:val="00B250D6"/>
    <w:rsid w:val="00B2583D"/>
    <w:rsid w:val="00B31A41"/>
    <w:rsid w:val="00B40199"/>
    <w:rsid w:val="00B436AE"/>
    <w:rsid w:val="00B502FF"/>
    <w:rsid w:val="00B50B90"/>
    <w:rsid w:val="00B50E28"/>
    <w:rsid w:val="00B52EBB"/>
    <w:rsid w:val="00B55ACF"/>
    <w:rsid w:val="00B6066D"/>
    <w:rsid w:val="00B638A2"/>
    <w:rsid w:val="00B643DF"/>
    <w:rsid w:val="00B65300"/>
    <w:rsid w:val="00B658B7"/>
    <w:rsid w:val="00B67422"/>
    <w:rsid w:val="00B70BD4"/>
    <w:rsid w:val="00B712CA"/>
    <w:rsid w:val="00B73463"/>
    <w:rsid w:val="00B90123"/>
    <w:rsid w:val="00B9016D"/>
    <w:rsid w:val="00BA0F98"/>
    <w:rsid w:val="00BA1517"/>
    <w:rsid w:val="00BA3AFA"/>
    <w:rsid w:val="00BA4E39"/>
    <w:rsid w:val="00BA640F"/>
    <w:rsid w:val="00BA67FD"/>
    <w:rsid w:val="00BA7C48"/>
    <w:rsid w:val="00BC251F"/>
    <w:rsid w:val="00BC27F6"/>
    <w:rsid w:val="00BC39F4"/>
    <w:rsid w:val="00BC466F"/>
    <w:rsid w:val="00BD150C"/>
    <w:rsid w:val="00BD1587"/>
    <w:rsid w:val="00BD6A20"/>
    <w:rsid w:val="00BD7EE1"/>
    <w:rsid w:val="00BE5568"/>
    <w:rsid w:val="00BE5764"/>
    <w:rsid w:val="00BF1358"/>
    <w:rsid w:val="00C0106D"/>
    <w:rsid w:val="00C133BE"/>
    <w:rsid w:val="00C1400A"/>
    <w:rsid w:val="00C222B4"/>
    <w:rsid w:val="00C262E4"/>
    <w:rsid w:val="00C33E20"/>
    <w:rsid w:val="00C35CF6"/>
    <w:rsid w:val="00C3725B"/>
    <w:rsid w:val="00C473B5"/>
    <w:rsid w:val="00C522BE"/>
    <w:rsid w:val="00C52413"/>
    <w:rsid w:val="00C5314A"/>
    <w:rsid w:val="00C533EC"/>
    <w:rsid w:val="00C5470E"/>
    <w:rsid w:val="00C55EFB"/>
    <w:rsid w:val="00C56585"/>
    <w:rsid w:val="00C56B3F"/>
    <w:rsid w:val="00C65492"/>
    <w:rsid w:val="00C65C4C"/>
    <w:rsid w:val="00C67C67"/>
    <w:rsid w:val="00C7022C"/>
    <w:rsid w:val="00C70849"/>
    <w:rsid w:val="00C71032"/>
    <w:rsid w:val="00C716E5"/>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DFC"/>
    <w:rsid w:val="00CA4EC9"/>
    <w:rsid w:val="00CB03D4"/>
    <w:rsid w:val="00CB0617"/>
    <w:rsid w:val="00CB137B"/>
    <w:rsid w:val="00CB3D08"/>
    <w:rsid w:val="00CB49E9"/>
    <w:rsid w:val="00CB59F3"/>
    <w:rsid w:val="00CB5DF6"/>
    <w:rsid w:val="00CC35EF"/>
    <w:rsid w:val="00CC5048"/>
    <w:rsid w:val="00CC6246"/>
    <w:rsid w:val="00CE5E46"/>
    <w:rsid w:val="00CF49CC"/>
    <w:rsid w:val="00D00C1C"/>
    <w:rsid w:val="00D04F0B"/>
    <w:rsid w:val="00D1463A"/>
    <w:rsid w:val="00D2260E"/>
    <w:rsid w:val="00D252C9"/>
    <w:rsid w:val="00D270FA"/>
    <w:rsid w:val="00D32DDF"/>
    <w:rsid w:val="00D36206"/>
    <w:rsid w:val="00D3700C"/>
    <w:rsid w:val="00D41940"/>
    <w:rsid w:val="00D55795"/>
    <w:rsid w:val="00D603BF"/>
    <w:rsid w:val="00D638E0"/>
    <w:rsid w:val="00D653B1"/>
    <w:rsid w:val="00D73D06"/>
    <w:rsid w:val="00D74AE1"/>
    <w:rsid w:val="00D75D42"/>
    <w:rsid w:val="00D80B20"/>
    <w:rsid w:val="00D8640B"/>
    <w:rsid w:val="00D865A8"/>
    <w:rsid w:val="00D9012A"/>
    <w:rsid w:val="00D92C2D"/>
    <w:rsid w:val="00D9361E"/>
    <w:rsid w:val="00D94F38"/>
    <w:rsid w:val="00DA17CD"/>
    <w:rsid w:val="00DB25B3"/>
    <w:rsid w:val="00DB5CF5"/>
    <w:rsid w:val="00DC1A2B"/>
    <w:rsid w:val="00DC1C10"/>
    <w:rsid w:val="00DC6F92"/>
    <w:rsid w:val="00DD1215"/>
    <w:rsid w:val="00DD60F2"/>
    <w:rsid w:val="00DE0893"/>
    <w:rsid w:val="00DE2814"/>
    <w:rsid w:val="00DE28A1"/>
    <w:rsid w:val="00DE6796"/>
    <w:rsid w:val="00DF41B2"/>
    <w:rsid w:val="00DF58CA"/>
    <w:rsid w:val="00DF76E9"/>
    <w:rsid w:val="00E01272"/>
    <w:rsid w:val="00E03067"/>
    <w:rsid w:val="00E03846"/>
    <w:rsid w:val="00E03A07"/>
    <w:rsid w:val="00E10BDB"/>
    <w:rsid w:val="00E16EB4"/>
    <w:rsid w:val="00E20A7D"/>
    <w:rsid w:val="00E21A27"/>
    <w:rsid w:val="00E27A2F"/>
    <w:rsid w:val="00E30A98"/>
    <w:rsid w:val="00E33D4F"/>
    <w:rsid w:val="00E42A94"/>
    <w:rsid w:val="00E458BF"/>
    <w:rsid w:val="00E47285"/>
    <w:rsid w:val="00E54AD5"/>
    <w:rsid w:val="00E54BFB"/>
    <w:rsid w:val="00E54CD7"/>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6F3C"/>
    <w:rsid w:val="00EC01AA"/>
    <w:rsid w:val="00EC0CF9"/>
    <w:rsid w:val="00EC1E2C"/>
    <w:rsid w:val="00EC1E4C"/>
    <w:rsid w:val="00EC254E"/>
    <w:rsid w:val="00EC2B9A"/>
    <w:rsid w:val="00EC3723"/>
    <w:rsid w:val="00EC568A"/>
    <w:rsid w:val="00EC7C87"/>
    <w:rsid w:val="00ED030E"/>
    <w:rsid w:val="00ED2672"/>
    <w:rsid w:val="00ED2A8D"/>
    <w:rsid w:val="00ED4450"/>
    <w:rsid w:val="00EE54CB"/>
    <w:rsid w:val="00EE6424"/>
    <w:rsid w:val="00EF0C50"/>
    <w:rsid w:val="00EF1936"/>
    <w:rsid w:val="00EF1C54"/>
    <w:rsid w:val="00EF404B"/>
    <w:rsid w:val="00F00376"/>
    <w:rsid w:val="00F00930"/>
    <w:rsid w:val="00F01F0C"/>
    <w:rsid w:val="00F02A5A"/>
    <w:rsid w:val="00F1078D"/>
    <w:rsid w:val="00F11368"/>
    <w:rsid w:val="00F11764"/>
    <w:rsid w:val="00F157E2"/>
    <w:rsid w:val="00F16C7D"/>
    <w:rsid w:val="00F259E2"/>
    <w:rsid w:val="00F35A5E"/>
    <w:rsid w:val="00F40DC3"/>
    <w:rsid w:val="00F41F0B"/>
    <w:rsid w:val="00F50222"/>
    <w:rsid w:val="00F527AC"/>
    <w:rsid w:val="00F5503F"/>
    <w:rsid w:val="00F55AD7"/>
    <w:rsid w:val="00F56541"/>
    <w:rsid w:val="00F61D83"/>
    <w:rsid w:val="00F65DD1"/>
    <w:rsid w:val="00F707B3"/>
    <w:rsid w:val="00F71135"/>
    <w:rsid w:val="00F730DC"/>
    <w:rsid w:val="00F74309"/>
    <w:rsid w:val="00F82C35"/>
    <w:rsid w:val="00F90461"/>
    <w:rsid w:val="00F93B75"/>
    <w:rsid w:val="00F95F83"/>
    <w:rsid w:val="00FA370D"/>
    <w:rsid w:val="00FA5F89"/>
    <w:rsid w:val="00FA66F1"/>
    <w:rsid w:val="00FB5647"/>
    <w:rsid w:val="00FC378B"/>
    <w:rsid w:val="00FC3977"/>
    <w:rsid w:val="00FD2566"/>
    <w:rsid w:val="00FD2F16"/>
    <w:rsid w:val="00FD6065"/>
    <w:rsid w:val="00FE1D34"/>
    <w:rsid w:val="00FE244F"/>
    <w:rsid w:val="00FE2A6F"/>
    <w:rsid w:val="00FF1319"/>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tabs>
        <w:tab w:val="clear" w:pos="425"/>
        <w:tab w:val="num" w:pos="0"/>
      </w:tabs>
      <w:ind w:left="851"/>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Bullet1recommendationtext">
    <w:name w:val="Bullet 1 recommendation text"/>
    <w:basedOn w:val="Bullet1-recommendation"/>
    <w:next w:val="Bullet1-recommendation"/>
    <w:rsid w:val="00DF58CA"/>
    <w:pPr>
      <w:ind w:firstLine="0"/>
    </w:pPr>
  </w:style>
  <w:style w:type="paragraph" w:customStyle="1" w:styleId="THECOUNCIL">
    <w:name w:val="THE COUNCIL"/>
    <w:basedOn w:val="Normal"/>
    <w:next w:val="Normal"/>
    <w:qFormat/>
    <w:rsid w:val="00DF58CA"/>
    <w:pPr>
      <w:spacing w:before="240" w:after="360" w:line="240" w:lineRule="auto"/>
      <w:jc w:val="both"/>
    </w:pPr>
    <w:rPr>
      <w:rFonts w:eastAsia="Times New Roman" w:cs="Times New Roman"/>
      <w:b/>
      <w:color w:val="009FDF"/>
      <w:sz w:val="48"/>
      <w:szCs w:val="24"/>
    </w:rPr>
  </w:style>
  <w:style w:type="paragraph" w:customStyle="1" w:styleId="Bullet1-recommendation">
    <w:name w:val="Bullet 1 - recommendation"/>
    <w:basedOn w:val="Normal"/>
    <w:qFormat/>
    <w:rsid w:val="00DF58CA"/>
    <w:pPr>
      <w:spacing w:after="120"/>
      <w:ind w:left="992" w:hanging="425"/>
    </w:pPr>
    <w:rPr>
      <w:sz w:val="24"/>
    </w:rPr>
  </w:style>
  <w:style w:type="paragraph" w:styleId="ListParagraph">
    <w:name w:val="List Paragraph"/>
    <w:basedOn w:val="Normal"/>
    <w:uiPriority w:val="34"/>
    <w:rsid w:val="00DF58CA"/>
    <w:pPr>
      <w:spacing w:line="240" w:lineRule="auto"/>
      <w:ind w:left="720"/>
      <w:contextualSpacing/>
    </w:pPr>
    <w:rPr>
      <w:rFonts w:ascii="Arial" w:eastAsia="Times New Roman" w:hAnsi="Arial" w:cs="Times New Roman"/>
      <w:sz w:val="22"/>
      <w:szCs w:val="24"/>
    </w:rPr>
  </w:style>
  <w:style w:type="paragraph" w:customStyle="1" w:styleId="Equation0">
    <w:name w:val="Equation"/>
    <w:basedOn w:val="Normal"/>
    <w:next w:val="BodyText"/>
    <w:qFormat/>
    <w:rsid w:val="00265543"/>
    <w:pPr>
      <w:keepNext/>
      <w:spacing w:after="120" w:line="240" w:lineRule="auto"/>
      <w:ind w:left="1276" w:hanging="1276"/>
    </w:pPr>
    <w:rPr>
      <w:rFonts w:eastAsia="Times New Roman" w:cs="Times New Roman"/>
      <w:i/>
      <w:sz w:val="22"/>
      <w:szCs w:val="24"/>
      <w:u w:val="single"/>
    </w:rPr>
  </w:style>
  <w:style w:type="paragraph" w:customStyle="1" w:styleId="PART">
    <w:name w:val="PART"/>
    <w:basedOn w:val="Normal"/>
    <w:next w:val="Heading1"/>
    <w:rsid w:val="00265543"/>
    <w:pPr>
      <w:numPr>
        <w:numId w:val="35"/>
      </w:numPr>
      <w:spacing w:before="240" w:after="240"/>
    </w:pPr>
    <w:rPr>
      <w:b/>
      <w:color w:val="407EC9"/>
      <w:sz w:val="36"/>
    </w:rPr>
  </w:style>
  <w:style w:type="paragraph" w:customStyle="1" w:styleId="TableList11">
    <w:name w:val="Table List 11"/>
    <w:basedOn w:val="List1"/>
    <w:rsid w:val="00265543"/>
    <w:pPr>
      <w:numPr>
        <w:numId w:val="36"/>
      </w:numPr>
      <w:tabs>
        <w:tab w:val="clear" w:pos="0"/>
      </w:tabs>
      <w:spacing w:after="60"/>
      <w:jc w:val="left"/>
    </w:pPr>
    <w:rPr>
      <w:sz w:val="18"/>
      <w:szCs w:val="18"/>
    </w:rPr>
  </w:style>
  <w:style w:type="paragraph" w:customStyle="1" w:styleId="Tablelista">
    <w:name w:val="Table list a"/>
    <w:basedOn w:val="Lista"/>
    <w:rsid w:val="00265543"/>
    <w:pPr>
      <w:numPr>
        <w:numId w:val="33"/>
      </w:numPr>
      <w:spacing w:after="60"/>
    </w:pPr>
    <w:rPr>
      <w:sz w:val="18"/>
    </w:rPr>
  </w:style>
  <w:style w:type="paragraph" w:customStyle="1" w:styleId="Tablelisti">
    <w:name w:val="Table list i"/>
    <w:basedOn w:val="Listi"/>
    <w:rsid w:val="00265543"/>
    <w:pPr>
      <w:spacing w:after="60"/>
      <w:ind w:left="1418" w:hanging="284"/>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emf"/><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image" Target="media/image60.emf"/><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mailto:contact@iala-aism.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0.emf"/><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iala-aism.org/wiki/dictionary" TargetMode="Externa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70.emf"/><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image" Target="media/image6.emf"/><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7.emf"/><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A9E20-B39F-464B-A064-B9E4527B1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35</Pages>
  <Words>9960</Words>
  <Characters>56774</Characters>
  <Application>Microsoft Office Word</Application>
  <DocSecurity>0</DocSecurity>
  <Lines>473</Lines>
  <Paragraphs>133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66601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6</cp:revision>
  <cp:lastPrinted>2017-04-06T14:43:00Z</cp:lastPrinted>
  <dcterms:created xsi:type="dcterms:W3CDTF">2017-07-26T18:21:00Z</dcterms:created>
  <dcterms:modified xsi:type="dcterms:W3CDTF">2017-07-28T09:04:00Z</dcterms:modified>
  <cp:category/>
</cp:coreProperties>
</file>